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60" w:firstLineChars="100"/>
        <w:jc w:val="center"/>
        <w:rPr>
          <w:rFonts w:hint="eastAsia" w:ascii="方正小标宋_GBK" w:hAnsi="华文中宋" w:eastAsia="方正小标宋_GBK" w:cs="宋体"/>
          <w:kern w:val="0"/>
          <w:sz w:val="36"/>
          <w:szCs w:val="36"/>
        </w:rPr>
      </w:pPr>
      <w:bookmarkStart w:id="0" w:name="_GoBack"/>
      <w:bookmarkEnd w:id="0"/>
      <w:r>
        <w:rPr>
          <w:rFonts w:hint="eastAsia" w:ascii="方正小标宋_GBK" w:hAnsi="华文中宋" w:eastAsia="方正小标宋_GBK" w:cs="宋体"/>
          <w:kern w:val="0"/>
          <w:sz w:val="36"/>
          <w:szCs w:val="36"/>
        </w:rPr>
        <w:t>农村集体土地征收基层政务公开标准目录</w:t>
      </w:r>
    </w:p>
    <w:p>
      <w:pPr>
        <w:numPr>
          <w:ins w:id="0" w:author="薛山:返回拟稿人" w:date="2019-07-16T17:16:00Z"/>
        </w:numPr>
        <w:ind w:firstLine="360" w:firstLineChars="100"/>
        <w:rPr>
          <w:rFonts w:hint="eastAsia" w:ascii="方正小标宋_GBK" w:hAnsi="华文中宋" w:eastAsia="方正小标宋_GBK" w:cs="宋体"/>
          <w:kern w:val="0"/>
          <w:sz w:val="36"/>
          <w:szCs w:val="36"/>
        </w:rPr>
      </w:pPr>
    </w:p>
    <w:p>
      <w:pPr>
        <w:numPr>
          <w:ins w:id="1" w:author="薛山:返回拟稿人" w:date="2019-07-16T17:16:00Z"/>
        </w:numPr>
        <w:ind w:firstLine="300" w:firstLineChars="100"/>
        <w:rPr>
          <w:rFonts w:ascii="黑体" w:hAnsi="黑体" w:eastAsia="黑体"/>
          <w:sz w:val="30"/>
          <w:szCs w:val="30"/>
        </w:rPr>
      </w:pPr>
    </w:p>
    <w:tbl>
      <w:tblPr>
        <w:tblStyle w:val="5"/>
        <w:tblW w:w="0" w:type="auto"/>
        <w:jc w:val="center"/>
        <w:tblLayout w:type="fixed"/>
        <w:tblCellMar>
          <w:top w:w="0" w:type="dxa"/>
          <w:left w:w="108" w:type="dxa"/>
          <w:bottom w:w="0" w:type="dxa"/>
          <w:right w:w="108" w:type="dxa"/>
        </w:tblCellMar>
      </w:tblPr>
      <w:tblGrid>
        <w:gridCol w:w="487"/>
        <w:gridCol w:w="682"/>
        <w:gridCol w:w="706"/>
        <w:gridCol w:w="3580"/>
        <w:gridCol w:w="1252"/>
        <w:gridCol w:w="1572"/>
        <w:gridCol w:w="1266"/>
        <w:gridCol w:w="2505"/>
        <w:gridCol w:w="606"/>
        <w:gridCol w:w="691"/>
        <w:gridCol w:w="540"/>
        <w:gridCol w:w="540"/>
        <w:gridCol w:w="360"/>
        <w:gridCol w:w="450"/>
      </w:tblGrid>
      <w:tr>
        <w:tblPrEx>
          <w:tblCellMar>
            <w:top w:w="0" w:type="dxa"/>
            <w:left w:w="108" w:type="dxa"/>
            <w:bottom w:w="0" w:type="dxa"/>
            <w:right w:w="108" w:type="dxa"/>
          </w:tblCellMar>
        </w:tblPrEx>
        <w:trPr>
          <w:cantSplit/>
          <w:trHeight w:val="280" w:hRule="atLeast"/>
          <w:tblHeader/>
          <w:jc w:val="center"/>
        </w:trPr>
        <w:tc>
          <w:tcPr>
            <w:tcW w:w="15237" w:type="dxa"/>
            <w:gridSpan w:val="14"/>
            <w:tcBorders>
              <w:top w:val="nil"/>
              <w:left w:val="nil"/>
              <w:bottom w:val="single" w:color="auto" w:sz="4" w:space="0"/>
              <w:right w:val="nil"/>
            </w:tcBorders>
            <w:noWrap/>
            <w:vAlign w:val="center"/>
          </w:tcPr>
          <w:p>
            <w:pPr>
              <w:numPr>
                <w:ins w:id="2" w:author="薛山:返回拟稿人" w:date="2019-07-16T17:15:00Z"/>
              </w:numPr>
              <w:spacing w:line="100" w:lineRule="exact"/>
              <w:jc w:val="center"/>
              <w:rPr>
                <w:rFonts w:ascii="方正小标宋_GBK" w:hAnsi="华文中宋" w:eastAsia="方正小标宋_GBK" w:cs="宋体"/>
                <w:kern w:val="0"/>
                <w:sz w:val="36"/>
                <w:szCs w:val="44"/>
              </w:rPr>
            </w:pPr>
            <w:r>
              <w:rPr>
                <w:rFonts w:hint="eastAsia" w:ascii="方正小标宋_GBK" w:hAnsi="华文中宋" w:eastAsia="方正小标宋_GBK" w:cs="宋体"/>
                <w:color w:val="FFFFFF"/>
                <w:kern w:val="0"/>
                <w:sz w:val="10"/>
                <w:szCs w:val="10"/>
              </w:rPr>
              <w:t>农村集体土地征收基层政务公开标准目录</w:t>
            </w:r>
          </w:p>
        </w:tc>
      </w:tr>
      <w:tr>
        <w:tblPrEx>
          <w:tblCellMar>
            <w:top w:w="0" w:type="dxa"/>
            <w:left w:w="108" w:type="dxa"/>
            <w:bottom w:w="0" w:type="dxa"/>
            <w:right w:w="108" w:type="dxa"/>
          </w:tblCellMar>
        </w:tblPrEx>
        <w:trPr>
          <w:trHeight w:val="284" w:hRule="atLeast"/>
          <w:tblHeader/>
          <w:jc w:val="center"/>
        </w:trPr>
        <w:tc>
          <w:tcPr>
            <w:tcW w:w="48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3"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序号</w:t>
            </w:r>
          </w:p>
        </w:tc>
        <w:tc>
          <w:tcPr>
            <w:tcW w:w="1388" w:type="dxa"/>
            <w:gridSpan w:val="2"/>
            <w:tcBorders>
              <w:top w:val="single" w:color="auto" w:sz="4" w:space="0"/>
              <w:left w:val="nil"/>
              <w:bottom w:val="single" w:color="auto" w:sz="4" w:space="0"/>
              <w:right w:val="single" w:color="auto" w:sz="4" w:space="0"/>
            </w:tcBorders>
            <w:noWrap w:val="0"/>
            <w:vAlign w:val="center"/>
          </w:tcPr>
          <w:p>
            <w:pPr>
              <w:widowControl/>
              <w:numPr>
                <w:ins w:id="4"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公开事项</w:t>
            </w:r>
          </w:p>
        </w:tc>
        <w:tc>
          <w:tcPr>
            <w:tcW w:w="35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5"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公开内容</w:t>
            </w:r>
          </w:p>
          <w:p>
            <w:pPr>
              <w:widowControl/>
              <w:numPr>
                <w:ins w:id="6" w:author="薛山:返回拟稿人" w:date="2019-07-16T17:15:00Z"/>
              </w:numPr>
              <w:spacing w:line="160" w:lineRule="exact"/>
              <w:jc w:val="center"/>
              <w:rPr>
                <w:rFonts w:ascii="仿宋_GB2312" w:hAnsi="华文仿宋" w:eastAsia="仿宋_GB2312" w:cs="宋体"/>
                <w:b/>
                <w:kern w:val="0"/>
                <w:sz w:val="15"/>
                <w:szCs w:val="15"/>
              </w:rPr>
            </w:pPr>
          </w:p>
        </w:tc>
        <w:tc>
          <w:tcPr>
            <w:tcW w:w="125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7"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公开依据</w:t>
            </w:r>
          </w:p>
        </w:tc>
        <w:tc>
          <w:tcPr>
            <w:tcW w:w="157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8"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公开时限</w:t>
            </w:r>
          </w:p>
        </w:tc>
        <w:tc>
          <w:tcPr>
            <w:tcW w:w="126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9"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w:t>
            </w:r>
          </w:p>
          <w:p>
            <w:pPr>
              <w:widowControl/>
              <w:numPr>
                <w:ins w:id="10"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主体</w:t>
            </w:r>
          </w:p>
        </w:tc>
        <w:tc>
          <w:tcPr>
            <w:tcW w:w="25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11"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公开渠道</w:t>
            </w:r>
          </w:p>
        </w:tc>
        <w:tc>
          <w:tcPr>
            <w:tcW w:w="1297" w:type="dxa"/>
            <w:gridSpan w:val="2"/>
            <w:tcBorders>
              <w:top w:val="single" w:color="auto" w:sz="4" w:space="0"/>
              <w:left w:val="nil"/>
              <w:bottom w:val="single" w:color="auto" w:sz="4" w:space="0"/>
              <w:right w:val="single" w:color="auto" w:sz="4" w:space="0"/>
            </w:tcBorders>
            <w:noWrap w:val="0"/>
            <w:vAlign w:val="center"/>
          </w:tcPr>
          <w:p>
            <w:pPr>
              <w:widowControl/>
              <w:numPr>
                <w:ins w:id="12"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公开对象</w:t>
            </w:r>
          </w:p>
        </w:tc>
        <w:tc>
          <w:tcPr>
            <w:tcW w:w="1080" w:type="dxa"/>
            <w:gridSpan w:val="2"/>
            <w:tcBorders>
              <w:top w:val="single" w:color="auto" w:sz="4" w:space="0"/>
              <w:left w:val="nil"/>
              <w:bottom w:val="single" w:color="auto" w:sz="4" w:space="0"/>
              <w:right w:val="single" w:color="auto" w:sz="4" w:space="0"/>
            </w:tcBorders>
            <w:noWrap w:val="0"/>
            <w:vAlign w:val="center"/>
          </w:tcPr>
          <w:p>
            <w:pPr>
              <w:widowControl/>
              <w:numPr>
                <w:ins w:id="13"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w:t>
            </w:r>
          </w:p>
          <w:p>
            <w:pPr>
              <w:widowControl/>
              <w:numPr>
                <w:ins w:id="14"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方式</w:t>
            </w:r>
          </w:p>
        </w:tc>
        <w:tc>
          <w:tcPr>
            <w:tcW w:w="810" w:type="dxa"/>
            <w:gridSpan w:val="2"/>
            <w:tcBorders>
              <w:top w:val="single" w:color="auto" w:sz="4" w:space="0"/>
              <w:left w:val="nil"/>
              <w:bottom w:val="single" w:color="auto" w:sz="4" w:space="0"/>
              <w:right w:val="single" w:color="auto" w:sz="4" w:space="0"/>
            </w:tcBorders>
            <w:noWrap w:val="0"/>
            <w:vAlign w:val="center"/>
          </w:tcPr>
          <w:p>
            <w:pPr>
              <w:widowControl/>
              <w:numPr>
                <w:ins w:id="15"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w:t>
            </w:r>
          </w:p>
          <w:p>
            <w:pPr>
              <w:widowControl/>
              <w:numPr>
                <w:ins w:id="16"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层级</w:t>
            </w:r>
          </w:p>
        </w:tc>
      </w:tr>
      <w:tr>
        <w:tblPrEx>
          <w:tblCellMar>
            <w:top w:w="0" w:type="dxa"/>
            <w:left w:w="108" w:type="dxa"/>
            <w:bottom w:w="0" w:type="dxa"/>
            <w:right w:w="108" w:type="dxa"/>
          </w:tblCellMar>
        </w:tblPrEx>
        <w:trPr>
          <w:trHeight w:val="312" w:hRule="atLeast"/>
          <w:tblHeader/>
          <w:jc w:val="center"/>
        </w:trPr>
        <w:tc>
          <w:tcPr>
            <w:tcW w:w="48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17" w:author="薛山:返回拟稿人" w:date="2019-07-16T17:15:00Z"/>
              </w:numPr>
              <w:jc w:val="left"/>
              <w:rPr>
                <w:rFonts w:ascii="仿宋_GB2312" w:hAnsi="华文仿宋" w:eastAsia="仿宋_GB2312" w:cs="宋体"/>
                <w:b/>
                <w:kern w:val="0"/>
                <w:sz w:val="15"/>
                <w:szCs w:val="15"/>
              </w:rPr>
            </w:pPr>
          </w:p>
        </w:tc>
        <w:tc>
          <w:tcPr>
            <w:tcW w:w="68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18"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一级</w:t>
            </w:r>
          </w:p>
          <w:p>
            <w:pPr>
              <w:widowControl/>
              <w:numPr>
                <w:ins w:id="19"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事项</w:t>
            </w:r>
          </w:p>
        </w:tc>
        <w:tc>
          <w:tcPr>
            <w:tcW w:w="70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20"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二级</w:t>
            </w:r>
          </w:p>
          <w:p>
            <w:pPr>
              <w:widowControl/>
              <w:numPr>
                <w:ins w:id="21"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事项</w:t>
            </w:r>
          </w:p>
        </w:tc>
        <w:tc>
          <w:tcPr>
            <w:tcW w:w="35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22" w:author="薛山:返回拟稿人" w:date="2019-07-16T17:15:00Z"/>
              </w:numPr>
              <w:jc w:val="left"/>
              <w:rPr>
                <w:rFonts w:ascii="仿宋_GB2312" w:hAnsi="华文仿宋" w:eastAsia="仿宋_GB2312" w:cs="宋体"/>
                <w:b/>
                <w:kern w:val="0"/>
                <w:sz w:val="15"/>
                <w:szCs w:val="15"/>
              </w:rPr>
            </w:pPr>
          </w:p>
        </w:tc>
        <w:tc>
          <w:tcPr>
            <w:tcW w:w="125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23" w:author="薛山:返回拟稿人" w:date="2019-07-16T17:15:00Z"/>
              </w:numPr>
              <w:jc w:val="left"/>
              <w:rPr>
                <w:rFonts w:ascii="仿宋_GB2312" w:hAnsi="华文仿宋" w:eastAsia="仿宋_GB2312" w:cs="宋体"/>
                <w:b/>
                <w:kern w:val="0"/>
                <w:sz w:val="15"/>
                <w:szCs w:val="15"/>
              </w:rPr>
            </w:pPr>
          </w:p>
        </w:tc>
        <w:tc>
          <w:tcPr>
            <w:tcW w:w="157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24" w:author="薛山:返回拟稿人" w:date="2019-07-16T17:15:00Z"/>
              </w:numPr>
              <w:jc w:val="left"/>
              <w:rPr>
                <w:rFonts w:ascii="仿宋_GB2312" w:hAnsi="华文仿宋" w:eastAsia="仿宋_GB2312" w:cs="宋体"/>
                <w:b/>
                <w:kern w:val="0"/>
                <w:sz w:val="15"/>
                <w:szCs w:val="15"/>
              </w:rPr>
            </w:pPr>
          </w:p>
        </w:tc>
        <w:tc>
          <w:tcPr>
            <w:tcW w:w="126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25" w:author="薛山:返回拟稿人" w:date="2019-07-16T17:15:00Z"/>
              </w:numPr>
              <w:jc w:val="left"/>
              <w:rPr>
                <w:rFonts w:ascii="仿宋_GB2312" w:hAnsi="华文仿宋" w:eastAsia="仿宋_GB2312" w:cs="宋体"/>
                <w:b/>
                <w:kern w:val="0"/>
                <w:sz w:val="15"/>
                <w:szCs w:val="15"/>
              </w:rPr>
            </w:pPr>
          </w:p>
        </w:tc>
        <w:tc>
          <w:tcPr>
            <w:tcW w:w="25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26" w:author="薛山:返回拟稿人" w:date="2019-07-16T17:15:00Z"/>
              </w:numPr>
              <w:jc w:val="left"/>
              <w:rPr>
                <w:rFonts w:ascii="仿宋_GB2312" w:hAnsi="华文仿宋" w:eastAsia="仿宋_GB2312" w:cs="宋体"/>
                <w:b/>
                <w:kern w:val="0"/>
                <w:sz w:val="15"/>
                <w:szCs w:val="15"/>
              </w:rPr>
            </w:pPr>
          </w:p>
        </w:tc>
        <w:tc>
          <w:tcPr>
            <w:tcW w:w="60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27"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全</w:t>
            </w:r>
          </w:p>
          <w:p>
            <w:pPr>
              <w:widowControl/>
              <w:numPr>
                <w:ins w:id="28"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社会</w:t>
            </w:r>
          </w:p>
        </w:tc>
        <w:tc>
          <w:tcPr>
            <w:tcW w:w="69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29"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特定</w:t>
            </w:r>
          </w:p>
          <w:p>
            <w:pPr>
              <w:widowControl/>
              <w:numPr>
                <w:ins w:id="30"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群体</w:t>
            </w:r>
          </w:p>
        </w:tc>
        <w:tc>
          <w:tcPr>
            <w:tcW w:w="54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31"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主动</w:t>
            </w:r>
          </w:p>
        </w:tc>
        <w:tc>
          <w:tcPr>
            <w:tcW w:w="54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32"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依</w:t>
            </w:r>
          </w:p>
          <w:p>
            <w:pPr>
              <w:widowControl/>
              <w:numPr>
                <w:ins w:id="33"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申请</w:t>
            </w:r>
          </w:p>
        </w:tc>
        <w:tc>
          <w:tcPr>
            <w:tcW w:w="36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34"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县级</w:t>
            </w:r>
          </w:p>
        </w:tc>
        <w:tc>
          <w:tcPr>
            <w:tcW w:w="45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35" w:author="薛山:返回拟稿人" w:date="2019-07-16T17:15:00Z"/>
              </w:numPr>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乡级</w:t>
            </w:r>
          </w:p>
        </w:tc>
      </w:tr>
      <w:tr>
        <w:tblPrEx>
          <w:tblCellMar>
            <w:top w:w="0" w:type="dxa"/>
            <w:left w:w="108" w:type="dxa"/>
            <w:bottom w:w="0" w:type="dxa"/>
            <w:right w:w="108" w:type="dxa"/>
          </w:tblCellMar>
        </w:tblPrEx>
        <w:trPr>
          <w:trHeight w:val="312" w:hRule="atLeast"/>
          <w:tblHeader/>
          <w:jc w:val="center"/>
        </w:trPr>
        <w:tc>
          <w:tcPr>
            <w:tcW w:w="48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36" w:author="薛山:返回拟稿人" w:date="2019-07-16T17:15:00Z"/>
              </w:numPr>
              <w:jc w:val="left"/>
              <w:rPr>
                <w:rFonts w:ascii="仿宋_GB2312" w:hAnsi="华文仿宋" w:eastAsia="仿宋_GB2312" w:cs="宋体"/>
                <w:b/>
                <w:kern w:val="0"/>
                <w:sz w:val="15"/>
                <w:szCs w:val="15"/>
              </w:rPr>
            </w:pPr>
          </w:p>
        </w:tc>
        <w:tc>
          <w:tcPr>
            <w:tcW w:w="68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37" w:author="薛山:返回拟稿人" w:date="2019-07-16T17:15:00Z"/>
              </w:numPr>
              <w:jc w:val="left"/>
              <w:rPr>
                <w:rFonts w:ascii="仿宋_GB2312" w:hAnsi="华文仿宋" w:eastAsia="仿宋_GB2312" w:cs="宋体"/>
                <w:b/>
                <w:kern w:val="0"/>
                <w:sz w:val="15"/>
                <w:szCs w:val="15"/>
              </w:rPr>
            </w:pPr>
          </w:p>
        </w:tc>
        <w:tc>
          <w:tcPr>
            <w:tcW w:w="70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38" w:author="薛山:返回拟稿人" w:date="2019-07-16T17:15:00Z"/>
              </w:numPr>
              <w:jc w:val="left"/>
              <w:rPr>
                <w:rFonts w:ascii="仿宋_GB2312" w:hAnsi="华文仿宋" w:eastAsia="仿宋_GB2312" w:cs="宋体"/>
                <w:b/>
                <w:kern w:val="0"/>
                <w:sz w:val="15"/>
                <w:szCs w:val="15"/>
              </w:rPr>
            </w:pPr>
          </w:p>
        </w:tc>
        <w:tc>
          <w:tcPr>
            <w:tcW w:w="35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39" w:author="薛山:返回拟稿人" w:date="2019-07-16T17:15:00Z"/>
              </w:numPr>
              <w:jc w:val="left"/>
              <w:rPr>
                <w:rFonts w:ascii="仿宋_GB2312" w:hAnsi="华文仿宋" w:eastAsia="仿宋_GB2312" w:cs="宋体"/>
                <w:b/>
                <w:kern w:val="0"/>
                <w:sz w:val="15"/>
                <w:szCs w:val="15"/>
              </w:rPr>
            </w:pPr>
          </w:p>
        </w:tc>
        <w:tc>
          <w:tcPr>
            <w:tcW w:w="125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40" w:author="薛山:返回拟稿人" w:date="2019-07-16T17:15:00Z"/>
              </w:numPr>
              <w:jc w:val="left"/>
              <w:rPr>
                <w:rFonts w:ascii="仿宋_GB2312" w:hAnsi="华文仿宋" w:eastAsia="仿宋_GB2312" w:cs="宋体"/>
                <w:b/>
                <w:kern w:val="0"/>
                <w:sz w:val="15"/>
                <w:szCs w:val="15"/>
              </w:rPr>
            </w:pPr>
          </w:p>
        </w:tc>
        <w:tc>
          <w:tcPr>
            <w:tcW w:w="157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41" w:author="薛山:返回拟稿人" w:date="2019-07-16T17:15:00Z"/>
              </w:numPr>
              <w:jc w:val="left"/>
              <w:rPr>
                <w:rFonts w:ascii="仿宋_GB2312" w:hAnsi="华文仿宋" w:eastAsia="仿宋_GB2312" w:cs="宋体"/>
                <w:b/>
                <w:kern w:val="0"/>
                <w:sz w:val="15"/>
                <w:szCs w:val="15"/>
              </w:rPr>
            </w:pPr>
          </w:p>
        </w:tc>
        <w:tc>
          <w:tcPr>
            <w:tcW w:w="126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42" w:author="薛山:返回拟稿人" w:date="2019-07-16T17:15:00Z"/>
              </w:numPr>
              <w:jc w:val="left"/>
              <w:rPr>
                <w:rFonts w:ascii="仿宋_GB2312" w:hAnsi="华文仿宋" w:eastAsia="仿宋_GB2312" w:cs="宋体"/>
                <w:b/>
                <w:kern w:val="0"/>
                <w:sz w:val="15"/>
                <w:szCs w:val="15"/>
              </w:rPr>
            </w:pPr>
          </w:p>
        </w:tc>
        <w:tc>
          <w:tcPr>
            <w:tcW w:w="25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43" w:author="薛山:返回拟稿人" w:date="2019-07-16T17:15:00Z"/>
              </w:numPr>
              <w:jc w:val="left"/>
              <w:rPr>
                <w:rFonts w:ascii="仿宋_GB2312" w:hAnsi="华文仿宋" w:eastAsia="仿宋_GB2312" w:cs="宋体"/>
                <w:b/>
                <w:kern w:val="0"/>
                <w:sz w:val="15"/>
                <w:szCs w:val="15"/>
              </w:rPr>
            </w:pPr>
          </w:p>
        </w:tc>
        <w:tc>
          <w:tcPr>
            <w:tcW w:w="60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44" w:author="薛山:返回拟稿人" w:date="2019-07-16T17:15:00Z"/>
              </w:numPr>
              <w:jc w:val="left"/>
              <w:rPr>
                <w:rFonts w:ascii="仿宋_GB2312" w:hAnsi="华文仿宋" w:eastAsia="仿宋_GB2312" w:cs="宋体"/>
                <w:b/>
                <w:kern w:val="0"/>
                <w:sz w:val="15"/>
                <w:szCs w:val="15"/>
              </w:rPr>
            </w:pPr>
          </w:p>
        </w:tc>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45" w:author="薛山:返回拟稿人" w:date="2019-07-16T17:15:00Z"/>
              </w:numPr>
              <w:jc w:val="left"/>
              <w:rPr>
                <w:rFonts w:ascii="仿宋_GB2312" w:hAnsi="华文仿宋" w:eastAsia="仿宋_GB2312" w:cs="宋体"/>
                <w:b/>
                <w:kern w:val="0"/>
                <w:sz w:val="15"/>
                <w:szCs w:val="15"/>
              </w:rPr>
            </w:pPr>
          </w:p>
        </w:tc>
        <w:tc>
          <w:tcPr>
            <w:tcW w:w="5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46" w:author="薛山:返回拟稿人" w:date="2019-07-16T17:15:00Z"/>
              </w:numPr>
              <w:jc w:val="left"/>
              <w:rPr>
                <w:rFonts w:ascii="仿宋_GB2312" w:hAnsi="华文仿宋" w:eastAsia="仿宋_GB2312" w:cs="宋体"/>
                <w:b/>
                <w:kern w:val="0"/>
                <w:sz w:val="15"/>
                <w:szCs w:val="15"/>
              </w:rPr>
            </w:pPr>
          </w:p>
        </w:tc>
        <w:tc>
          <w:tcPr>
            <w:tcW w:w="5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47" w:author="薛山:返回拟稿人" w:date="2019-07-16T17:15:00Z"/>
              </w:numPr>
              <w:jc w:val="left"/>
              <w:rPr>
                <w:rFonts w:ascii="仿宋_GB2312" w:hAnsi="华文仿宋" w:eastAsia="仿宋_GB2312" w:cs="宋体"/>
                <w:b/>
                <w:kern w:val="0"/>
                <w:sz w:val="15"/>
                <w:szCs w:val="15"/>
              </w:rPr>
            </w:pPr>
          </w:p>
        </w:tc>
        <w:tc>
          <w:tcPr>
            <w:tcW w:w="3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48" w:author="薛山:返回拟稿人" w:date="2019-07-16T17:15:00Z"/>
              </w:numPr>
              <w:jc w:val="left"/>
              <w:rPr>
                <w:rFonts w:ascii="仿宋_GB2312" w:hAnsi="华文仿宋" w:eastAsia="仿宋_GB2312" w:cs="宋体"/>
                <w:b/>
                <w:kern w:val="0"/>
                <w:sz w:val="15"/>
                <w:szCs w:val="15"/>
              </w:rPr>
            </w:pPr>
          </w:p>
        </w:tc>
        <w:tc>
          <w:tcPr>
            <w:tcW w:w="45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49" w:author="薛山:返回拟稿人" w:date="2019-07-16T17:15:00Z"/>
              </w:numPr>
              <w:jc w:val="left"/>
              <w:rPr>
                <w:rFonts w:ascii="仿宋_GB2312" w:hAnsi="华文仿宋" w:eastAsia="仿宋_GB2312" w:cs="宋体"/>
                <w:b/>
                <w:kern w:val="0"/>
                <w:sz w:val="15"/>
                <w:szCs w:val="15"/>
              </w:rPr>
            </w:pPr>
          </w:p>
        </w:tc>
      </w:tr>
      <w:tr>
        <w:tblPrEx>
          <w:tblCellMar>
            <w:top w:w="0" w:type="dxa"/>
            <w:left w:w="108" w:type="dxa"/>
            <w:bottom w:w="0" w:type="dxa"/>
            <w:right w:w="108" w:type="dxa"/>
          </w:tblCellMar>
        </w:tblPrEx>
        <w:trPr>
          <w:trHeight w:val="3061" w:hRule="atLeast"/>
          <w:jc w:val="center"/>
        </w:trPr>
        <w:tc>
          <w:tcPr>
            <w:tcW w:w="487" w:type="dxa"/>
            <w:tcBorders>
              <w:top w:val="nil"/>
              <w:left w:val="single" w:color="auto" w:sz="4" w:space="0"/>
              <w:bottom w:val="single" w:color="auto" w:sz="4" w:space="0"/>
              <w:right w:val="single" w:color="auto" w:sz="4" w:space="0"/>
            </w:tcBorders>
            <w:noWrap w:val="0"/>
            <w:vAlign w:val="center"/>
          </w:tcPr>
          <w:p>
            <w:pPr>
              <w:widowControl/>
              <w:numPr>
                <w:ins w:id="50" w:author="薛山:返回拟稿人" w:date="2019-07-16T17:15:00Z"/>
              </w:numPr>
              <w:spacing w:line="320" w:lineRule="exact"/>
              <w:jc w:val="center"/>
              <w:rPr>
                <w:rFonts w:ascii="仿宋_GB2312" w:hAnsi="仿宋_GB2312" w:eastAsia="仿宋_GB2312" w:cs="宋体"/>
                <w:kern w:val="0"/>
                <w:sz w:val="20"/>
                <w:szCs w:val="20"/>
              </w:rPr>
            </w:pPr>
            <w:r>
              <w:rPr>
                <w:rFonts w:hint="eastAsia" w:ascii="仿宋_GB2312" w:hAnsi="仿宋_GB2312" w:eastAsia="仿宋_GB2312" w:cs="宋体"/>
                <w:kern w:val="0"/>
                <w:sz w:val="20"/>
                <w:szCs w:val="20"/>
              </w:rPr>
              <w:t>1</w:t>
            </w:r>
          </w:p>
        </w:tc>
        <w:tc>
          <w:tcPr>
            <w:tcW w:w="682" w:type="dxa"/>
            <w:tcBorders>
              <w:top w:val="single" w:color="auto" w:sz="4" w:space="0"/>
              <w:left w:val="single" w:color="auto" w:sz="4" w:space="0"/>
              <w:bottom w:val="single" w:color="auto" w:sz="4" w:space="0"/>
              <w:right w:val="single" w:color="auto" w:sz="4" w:space="0"/>
            </w:tcBorders>
            <w:noWrap w:val="0"/>
            <w:vAlign w:val="center"/>
          </w:tcPr>
          <w:p>
            <w:pPr>
              <w:widowControl/>
              <w:numPr>
                <w:ins w:id="51" w:author="薛山:返回拟稿人" w:date="2019-07-16T17:15:00Z"/>
              </w:numPr>
              <w:spacing w:line="240" w:lineRule="exact"/>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征地管理政策</w:t>
            </w:r>
          </w:p>
        </w:tc>
        <w:tc>
          <w:tcPr>
            <w:tcW w:w="706" w:type="dxa"/>
            <w:tcBorders>
              <w:top w:val="single" w:color="auto" w:sz="4" w:space="0"/>
              <w:left w:val="nil"/>
              <w:bottom w:val="single" w:color="auto" w:sz="4" w:space="0"/>
              <w:right w:val="single" w:color="auto" w:sz="4" w:space="0"/>
            </w:tcBorders>
            <w:noWrap w:val="0"/>
            <w:vAlign w:val="center"/>
          </w:tcPr>
          <w:p>
            <w:pPr>
              <w:widowControl/>
              <w:numPr>
                <w:ins w:id="52" w:author="薛山:返回拟稿人" w:date="2019-07-16T17:15:00Z"/>
              </w:numPr>
              <w:spacing w:line="240" w:lineRule="exact"/>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w:t>
            </w:r>
          </w:p>
        </w:tc>
        <w:tc>
          <w:tcPr>
            <w:tcW w:w="3580" w:type="dxa"/>
            <w:tcBorders>
              <w:top w:val="nil"/>
              <w:left w:val="nil"/>
              <w:bottom w:val="single" w:color="auto" w:sz="4" w:space="0"/>
              <w:right w:val="single" w:color="auto" w:sz="4" w:space="0"/>
            </w:tcBorders>
            <w:noWrap w:val="0"/>
            <w:vAlign w:val="center"/>
          </w:tcPr>
          <w:p>
            <w:pPr>
              <w:widowControl/>
              <w:numPr>
                <w:ins w:id="53" w:author="薛山:返回拟稿人" w:date="2019-07-16T17:15:00Z"/>
              </w:numPr>
              <w:spacing w:line="240" w:lineRule="exact"/>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征地补偿安置法律以及适用于本地区的政策、技术标准等规定要求。 </w:t>
            </w:r>
          </w:p>
          <w:p>
            <w:pPr>
              <w:widowControl/>
              <w:numPr>
                <w:ins w:id="54" w:author="薛山:返回拟稿人" w:date="2019-07-16T17:15:00Z"/>
              </w:numPr>
              <w:spacing w:line="240" w:lineRule="exact"/>
              <w:jc w:val="left"/>
              <w:rPr>
                <w:rFonts w:hint="default" w:ascii="仿宋_GB2312" w:hAnsi="仿宋_GB2312" w:eastAsia="仿宋_GB2312" w:cs="仿宋_GB2312"/>
                <w:kern w:val="0"/>
                <w:sz w:val="18"/>
                <w:szCs w:val="18"/>
                <w:lang w:val="en-US" w:eastAsia="zh-CN"/>
              </w:rPr>
            </w:pPr>
            <w:r>
              <w:rPr>
                <w:rFonts w:hint="eastAsia" w:ascii="仿宋_GB2312" w:hAnsi="仿宋_GB2312" w:eastAsia="仿宋_GB2312" w:cs="仿宋_GB2312"/>
                <w:kern w:val="0"/>
                <w:sz w:val="18"/>
                <w:szCs w:val="18"/>
              </w:rPr>
              <w:t>1.法律法规和规章；</w:t>
            </w:r>
          </w:p>
          <w:p>
            <w:pPr>
              <w:widowControl/>
              <w:numPr>
                <w:ins w:id="55" w:author="薛山:返回拟稿人" w:date="2019-07-16T17:15:00Z"/>
              </w:numPr>
              <w:spacing w:line="240" w:lineRule="exact"/>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val="en-US" w:eastAsia="zh-CN"/>
              </w:rPr>
              <w:t>2</w:t>
            </w:r>
            <w:r>
              <w:rPr>
                <w:rFonts w:hint="eastAsia" w:ascii="仿宋_GB2312" w:hAnsi="仿宋_GB2312" w:eastAsia="仿宋_GB2312" w:cs="仿宋_GB2312"/>
                <w:kern w:val="0"/>
                <w:sz w:val="18"/>
                <w:szCs w:val="18"/>
              </w:rPr>
              <w:t>.土地补偿费和安置补助费标准（征地区片综合地价或征地统一年产值标准）；</w:t>
            </w:r>
          </w:p>
          <w:p>
            <w:pPr>
              <w:widowControl/>
              <w:numPr>
                <w:ins w:id="56" w:author="薛山:返回拟稿人" w:date="2019-07-16T17:15:00Z"/>
              </w:numPr>
              <w:spacing w:line="240" w:lineRule="exact"/>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val="en-US" w:eastAsia="zh-CN"/>
              </w:rPr>
              <w:t>3</w:t>
            </w:r>
            <w:r>
              <w:rPr>
                <w:rFonts w:hint="eastAsia" w:ascii="仿宋_GB2312" w:hAnsi="仿宋_GB2312" w:eastAsia="仿宋_GB2312" w:cs="仿宋_GB2312"/>
                <w:kern w:val="0"/>
                <w:sz w:val="18"/>
                <w:szCs w:val="18"/>
              </w:rPr>
              <w:t>.青苗补偿费标准；</w:t>
            </w:r>
          </w:p>
          <w:p>
            <w:pPr>
              <w:widowControl/>
              <w:numPr>
                <w:ins w:id="57" w:author="龍" w:date=""/>
              </w:numPr>
              <w:spacing w:line="240" w:lineRule="exact"/>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〔*征地工作流程〕。</w:t>
            </w:r>
          </w:p>
        </w:tc>
        <w:tc>
          <w:tcPr>
            <w:tcW w:w="1252" w:type="dxa"/>
            <w:tcBorders>
              <w:top w:val="nil"/>
              <w:left w:val="nil"/>
              <w:bottom w:val="single" w:color="auto" w:sz="4" w:space="0"/>
              <w:right w:val="single" w:color="auto" w:sz="4" w:space="0"/>
            </w:tcBorders>
            <w:noWrap w:val="0"/>
            <w:vAlign w:val="center"/>
          </w:tcPr>
          <w:p>
            <w:pPr>
              <w:widowControl/>
              <w:numPr>
                <w:ins w:id="58" w:author="薛山:返回拟稿人" w:date="2019-07-16T17:15:00Z"/>
              </w:numPr>
              <w:spacing w:line="24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《中华人民共和国政府信息公开条例》</w:t>
            </w:r>
          </w:p>
        </w:tc>
        <w:tc>
          <w:tcPr>
            <w:tcW w:w="1572" w:type="dxa"/>
            <w:tcBorders>
              <w:top w:val="nil"/>
              <w:left w:val="nil"/>
              <w:bottom w:val="single" w:color="auto" w:sz="4" w:space="0"/>
              <w:right w:val="single" w:color="auto" w:sz="4" w:space="0"/>
            </w:tcBorders>
            <w:noWrap w:val="0"/>
            <w:vAlign w:val="center"/>
          </w:tcPr>
          <w:p>
            <w:pPr>
              <w:widowControl/>
              <w:numPr>
                <w:ins w:id="59" w:author="薛山:返回拟稿人" w:date="2019-07-16T17:15:00Z"/>
              </w:numPr>
              <w:spacing w:line="24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自该信息形成或者变更之日起20个工作日内予以公开，法律法规另有规定的除外。</w:t>
            </w:r>
          </w:p>
        </w:tc>
        <w:tc>
          <w:tcPr>
            <w:tcW w:w="1266" w:type="dxa"/>
            <w:tcBorders>
              <w:top w:val="nil"/>
              <w:left w:val="nil"/>
              <w:bottom w:val="single" w:color="auto" w:sz="4" w:space="0"/>
              <w:right w:val="single" w:color="auto" w:sz="4" w:space="0"/>
            </w:tcBorders>
            <w:noWrap w:val="0"/>
            <w:vAlign w:val="center"/>
          </w:tcPr>
          <w:p>
            <w:pPr>
              <w:widowControl/>
              <w:numPr>
                <w:ins w:id="60" w:author="薛山:返回拟稿人" w:date="2019-07-16T17:15:00Z"/>
              </w:numPr>
              <w:spacing w:line="240" w:lineRule="exact"/>
              <w:rPr>
                <w:rFonts w:hint="eastAsia" w:ascii="仿宋_GB2312" w:hAnsi="仿宋_GB2312" w:eastAsia="仿宋_GB2312" w:cs="仿宋_GB2312"/>
                <w:kern w:val="0"/>
                <w:sz w:val="18"/>
                <w:szCs w:val="18"/>
                <w:lang w:eastAsia="zh-CN"/>
              </w:rPr>
            </w:pPr>
            <w:r>
              <w:rPr>
                <w:rFonts w:hint="eastAsia" w:ascii="仿宋_GB2312" w:hAnsi="仿宋_GB2312" w:eastAsia="仿宋_GB2312"/>
                <w:color w:val="auto"/>
                <w:sz w:val="18"/>
                <w:szCs w:val="18"/>
                <w:lang w:eastAsia="zh-CN"/>
              </w:rPr>
              <w:t>东风区建国镇政府</w:t>
            </w:r>
          </w:p>
        </w:tc>
        <w:tc>
          <w:tcPr>
            <w:tcW w:w="2505" w:type="dxa"/>
            <w:tcBorders>
              <w:top w:val="nil"/>
              <w:left w:val="nil"/>
              <w:bottom w:val="single" w:color="auto" w:sz="4" w:space="0"/>
              <w:right w:val="single" w:color="auto" w:sz="4" w:space="0"/>
            </w:tcBorders>
            <w:noWrap w:val="0"/>
            <w:vAlign w:val="center"/>
          </w:tcPr>
          <w:p>
            <w:pPr>
              <w:widowControl/>
              <w:numPr>
                <w:ins w:id="61" w:author="薛山:返回拟稿人" w:date="2019-07-16T17:15:00Z"/>
              </w:numPr>
              <w:spacing w:line="240" w:lineRule="exact"/>
              <w:rPr>
                <w:rFonts w:ascii="仿宋_GB2312" w:hAnsi="仿宋_GB2312" w:eastAsia="仿宋_GB2312" w:cs="宋体"/>
                <w:kern w:val="0"/>
                <w:sz w:val="18"/>
                <w:szCs w:val="18"/>
              </w:rPr>
            </w:pPr>
            <w:r>
              <w:rPr>
                <w:rFonts w:hint="eastAsia" w:ascii="仿宋_GB2312" w:hAnsi="仿宋_GB2312" w:eastAsia="仿宋_GB2312" w:cs="宋体"/>
                <w:kern w:val="0"/>
                <w:sz w:val="18"/>
                <w:szCs w:val="18"/>
                <w:lang w:eastAsia="zh-CN"/>
              </w:rPr>
              <w:t>☑</w:t>
            </w:r>
            <w:r>
              <w:rPr>
                <w:rFonts w:hint="eastAsia" w:ascii="仿宋_GB2312" w:hAnsi="仿宋_GB2312" w:eastAsia="仿宋_GB2312" w:cs="宋体"/>
                <w:kern w:val="0"/>
                <w:sz w:val="18"/>
                <w:szCs w:val="18"/>
              </w:rPr>
              <w:t>政府网站    □征地信息公开平台      □政务服务中心</w:t>
            </w:r>
          </w:p>
          <w:p>
            <w:pPr>
              <w:numPr>
                <w:ins w:id="62" w:author="薛山:返回拟稿人" w:date="2019-07-16T17:15:00Z"/>
              </w:numPr>
              <w:spacing w:line="240" w:lineRule="exac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□政府公报     □两微一端  </w:t>
            </w:r>
          </w:p>
          <w:p>
            <w:pPr>
              <w:widowControl/>
              <w:numPr>
                <w:ins w:id="63" w:author="薛山:返回拟稿人" w:date="2019-07-16T17:15:00Z"/>
              </w:numPr>
              <w:spacing w:line="240" w:lineRule="exac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□发布会/听证会</w:t>
            </w:r>
          </w:p>
          <w:p>
            <w:pPr>
              <w:widowControl/>
              <w:numPr>
                <w:ins w:id="64" w:author="薛山:返回拟稿人" w:date="2019-07-16T17:15:00Z"/>
              </w:numPr>
              <w:spacing w:line="240" w:lineRule="exac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□广播电视     □纸质媒体□公开查阅点</w:t>
            </w:r>
          </w:p>
          <w:p>
            <w:pPr>
              <w:widowControl/>
              <w:numPr>
                <w:ins w:id="65" w:author="薛山:返回拟稿人" w:date="2019-07-16T17:15:00Z"/>
              </w:numPr>
              <w:spacing w:line="240" w:lineRule="exac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lang w:eastAsia="zh-CN"/>
              </w:rPr>
              <w:t>□</w:t>
            </w:r>
            <w:r>
              <w:rPr>
                <w:rFonts w:hint="eastAsia" w:ascii="仿宋_GB2312" w:hAnsi="仿宋_GB2312" w:eastAsia="仿宋_GB2312" w:cs="宋体"/>
                <w:kern w:val="0"/>
                <w:sz w:val="18"/>
                <w:szCs w:val="18"/>
              </w:rPr>
              <w:t xml:space="preserve">便民服务站  □入户/现场  </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 xml:space="preserve">□社区/企事业单位/村公示栏（电子屏）    □精准推送  </w:t>
            </w:r>
          </w:p>
          <w:p>
            <w:pPr>
              <w:widowControl/>
              <w:numPr>
                <w:ins w:id="66" w:author="薛山:返回拟稿人" w:date="2019-07-16T17:15:00Z"/>
              </w:numPr>
              <w:spacing w:line="240" w:lineRule="exac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□其他</w:t>
            </w:r>
          </w:p>
        </w:tc>
        <w:tc>
          <w:tcPr>
            <w:tcW w:w="606" w:type="dxa"/>
            <w:tcBorders>
              <w:top w:val="nil"/>
              <w:left w:val="nil"/>
              <w:bottom w:val="single" w:color="auto" w:sz="4" w:space="0"/>
              <w:right w:val="single" w:color="auto" w:sz="4" w:space="0"/>
            </w:tcBorders>
            <w:noWrap w:val="0"/>
            <w:vAlign w:val="center"/>
          </w:tcPr>
          <w:p>
            <w:pPr>
              <w:widowControl/>
              <w:numPr>
                <w:ins w:id="67" w:author="薛山:返回拟稿人" w:date="2019-07-16T17:15:00Z"/>
              </w:numPr>
              <w:spacing w:line="240" w:lineRule="exact"/>
              <w:jc w:val="center"/>
              <w:rPr>
                <w:rFonts w:ascii="仿宋_GB2312" w:hAnsi="仿宋_GB2312" w:eastAsia="仿宋_GB2312" w:cs="宋体"/>
                <w:kern w:val="0"/>
                <w:sz w:val="24"/>
              </w:rPr>
            </w:pPr>
            <w:r>
              <w:rPr>
                <w:rFonts w:hint="eastAsia" w:ascii="仿宋_GB2312" w:hAnsi="仿宋_GB2312" w:eastAsia="仿宋_GB2312" w:cs="宋体"/>
                <w:kern w:val="0"/>
                <w:sz w:val="24"/>
              </w:rPr>
              <w:t>√</w:t>
            </w:r>
          </w:p>
        </w:tc>
        <w:tc>
          <w:tcPr>
            <w:tcW w:w="691" w:type="dxa"/>
            <w:tcBorders>
              <w:top w:val="nil"/>
              <w:left w:val="nil"/>
              <w:bottom w:val="single" w:color="auto" w:sz="4" w:space="0"/>
              <w:right w:val="single" w:color="auto" w:sz="4" w:space="0"/>
            </w:tcBorders>
            <w:noWrap w:val="0"/>
            <w:vAlign w:val="center"/>
          </w:tcPr>
          <w:p>
            <w:pPr>
              <w:widowControl/>
              <w:numPr>
                <w:ins w:id="68" w:author="薛山:返回拟稿人" w:date="2019-07-16T17:15:00Z"/>
              </w:numPr>
              <w:spacing w:line="240" w:lineRule="exact"/>
              <w:jc w:val="center"/>
              <w:rPr>
                <w:rFonts w:ascii="仿宋_GB2312" w:hAnsi="仿宋_GB2312" w:eastAsia="仿宋_GB2312" w:cs="宋体"/>
                <w:kern w:val="0"/>
                <w:sz w:val="24"/>
              </w:rPr>
            </w:pPr>
          </w:p>
        </w:tc>
        <w:tc>
          <w:tcPr>
            <w:tcW w:w="540" w:type="dxa"/>
            <w:tcBorders>
              <w:top w:val="nil"/>
              <w:left w:val="nil"/>
              <w:bottom w:val="single" w:color="auto" w:sz="4" w:space="0"/>
              <w:right w:val="single" w:color="auto" w:sz="4" w:space="0"/>
            </w:tcBorders>
            <w:noWrap w:val="0"/>
            <w:vAlign w:val="center"/>
          </w:tcPr>
          <w:p>
            <w:pPr>
              <w:widowControl/>
              <w:numPr>
                <w:ins w:id="69" w:author="薛山:返回拟稿人" w:date="2019-07-16T17:15:00Z"/>
              </w:numPr>
              <w:spacing w:line="240" w:lineRule="exact"/>
              <w:jc w:val="center"/>
              <w:rPr>
                <w:rFonts w:ascii="仿宋_GB2312" w:hAnsi="仿宋_GB2312" w:eastAsia="仿宋_GB2312" w:cs="宋体"/>
                <w:kern w:val="0"/>
                <w:sz w:val="24"/>
              </w:rPr>
            </w:pPr>
            <w:r>
              <w:rPr>
                <w:rFonts w:hint="eastAsia" w:ascii="仿宋_GB2312" w:hAnsi="仿宋_GB2312" w:eastAsia="仿宋_GB2312" w:cs="宋体"/>
                <w:kern w:val="0"/>
                <w:sz w:val="24"/>
              </w:rPr>
              <w:t>√</w:t>
            </w:r>
          </w:p>
        </w:tc>
        <w:tc>
          <w:tcPr>
            <w:tcW w:w="540" w:type="dxa"/>
            <w:tcBorders>
              <w:top w:val="nil"/>
              <w:left w:val="nil"/>
              <w:bottom w:val="single" w:color="auto" w:sz="4" w:space="0"/>
              <w:right w:val="single" w:color="auto" w:sz="4" w:space="0"/>
            </w:tcBorders>
            <w:noWrap w:val="0"/>
            <w:vAlign w:val="center"/>
          </w:tcPr>
          <w:p>
            <w:pPr>
              <w:widowControl/>
              <w:numPr>
                <w:ins w:id="70" w:author="薛山:返回拟稿人" w:date="2019-07-16T17:15:00Z"/>
              </w:numPr>
              <w:spacing w:line="240" w:lineRule="exact"/>
              <w:jc w:val="center"/>
              <w:rPr>
                <w:rFonts w:ascii="仿宋_GB2312" w:hAnsi="仿宋_GB2312" w:eastAsia="仿宋_GB2312" w:cs="宋体"/>
                <w:kern w:val="0"/>
                <w:sz w:val="24"/>
              </w:rPr>
            </w:pPr>
          </w:p>
        </w:tc>
        <w:tc>
          <w:tcPr>
            <w:tcW w:w="360" w:type="dxa"/>
            <w:tcBorders>
              <w:top w:val="nil"/>
              <w:left w:val="nil"/>
              <w:bottom w:val="single" w:color="auto" w:sz="4" w:space="0"/>
              <w:right w:val="single" w:color="auto" w:sz="4" w:space="0"/>
            </w:tcBorders>
            <w:noWrap w:val="0"/>
            <w:vAlign w:val="center"/>
          </w:tcPr>
          <w:p>
            <w:pPr>
              <w:widowControl/>
              <w:numPr>
                <w:ins w:id="71" w:author="薛山:返回拟稿人" w:date="2019-07-16T17:15:00Z"/>
              </w:numPr>
              <w:spacing w:line="240" w:lineRule="exact"/>
              <w:jc w:val="center"/>
              <w:rPr>
                <w:rFonts w:ascii="仿宋_GB2312" w:hAnsi="仿宋_GB2312" w:eastAsia="仿宋_GB2312" w:cs="宋体"/>
                <w:kern w:val="0"/>
                <w:sz w:val="24"/>
              </w:rPr>
            </w:pPr>
            <w:r>
              <w:rPr>
                <w:rFonts w:hint="eastAsia" w:ascii="仿宋_GB2312" w:hAnsi="仿宋_GB2312" w:eastAsia="仿宋_GB2312" w:cs="宋体"/>
                <w:kern w:val="0"/>
                <w:sz w:val="24"/>
              </w:rPr>
              <w:t>√</w:t>
            </w:r>
          </w:p>
        </w:tc>
        <w:tc>
          <w:tcPr>
            <w:tcW w:w="450" w:type="dxa"/>
            <w:tcBorders>
              <w:top w:val="nil"/>
              <w:left w:val="nil"/>
              <w:bottom w:val="single" w:color="auto" w:sz="4" w:space="0"/>
              <w:right w:val="single" w:color="auto" w:sz="4" w:space="0"/>
            </w:tcBorders>
            <w:noWrap w:val="0"/>
            <w:vAlign w:val="center"/>
          </w:tcPr>
          <w:p>
            <w:pPr>
              <w:widowControl/>
              <w:numPr>
                <w:ins w:id="72" w:author="薛山:返回拟稿人" w:date="2019-07-16T17:15:00Z"/>
              </w:numPr>
              <w:spacing w:line="240" w:lineRule="exact"/>
              <w:jc w:val="center"/>
              <w:rPr>
                <w:rFonts w:ascii="仿宋_GB2312" w:hAnsi="仿宋" w:eastAsia="仿宋_GB2312" w:cs="宋体"/>
                <w:kern w:val="0"/>
                <w:sz w:val="24"/>
              </w:rPr>
            </w:pPr>
          </w:p>
        </w:tc>
      </w:tr>
      <w:tr>
        <w:tblPrEx>
          <w:tblCellMar>
            <w:top w:w="0" w:type="dxa"/>
            <w:left w:w="108" w:type="dxa"/>
            <w:bottom w:w="0" w:type="dxa"/>
            <w:right w:w="108" w:type="dxa"/>
          </w:tblCellMar>
        </w:tblPrEx>
        <w:trPr>
          <w:trHeight w:val="1378" w:hRule="atLeast"/>
          <w:jc w:val="center"/>
        </w:trPr>
        <w:tc>
          <w:tcPr>
            <w:tcW w:w="48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73" w:author="薛山:返回拟稿人" w:date="2019-07-16T17:15:00Z"/>
              </w:numPr>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p>
        </w:tc>
        <w:tc>
          <w:tcPr>
            <w:tcW w:w="682" w:type="dxa"/>
            <w:vMerge w:val="restart"/>
            <w:tcBorders>
              <w:top w:val="nil"/>
              <w:left w:val="single" w:color="auto" w:sz="4" w:space="0"/>
              <w:bottom w:val="single" w:color="auto" w:sz="4" w:space="0"/>
              <w:right w:val="single" w:color="auto" w:sz="4" w:space="0"/>
            </w:tcBorders>
            <w:noWrap w:val="0"/>
            <w:vAlign w:val="center"/>
          </w:tcPr>
          <w:p>
            <w:pPr>
              <w:widowControl/>
              <w:numPr>
                <w:ins w:id="74" w:author="薛山:返回拟稿人" w:date="2019-07-16T17:15:00Z"/>
              </w:numPr>
              <w:spacing w:line="240" w:lineRule="exact"/>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征地前期准备</w:t>
            </w:r>
          </w:p>
        </w:tc>
        <w:tc>
          <w:tcPr>
            <w:tcW w:w="706" w:type="dxa"/>
            <w:vMerge w:val="restart"/>
            <w:tcBorders>
              <w:top w:val="single" w:color="auto" w:sz="4" w:space="0"/>
              <w:left w:val="nil"/>
              <w:bottom w:val="single" w:color="auto" w:sz="4" w:space="0"/>
              <w:right w:val="single" w:color="auto" w:sz="4" w:space="0"/>
            </w:tcBorders>
            <w:noWrap w:val="0"/>
            <w:vAlign w:val="center"/>
          </w:tcPr>
          <w:p>
            <w:pPr>
              <w:widowControl/>
              <w:numPr>
                <w:ins w:id="75" w:author="薛山:返回拟稿人" w:date="2019-07-16T17:15:00Z"/>
              </w:numPr>
              <w:spacing w:line="240" w:lineRule="exact"/>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拟征收土地告知</w:t>
            </w:r>
          </w:p>
        </w:tc>
        <w:tc>
          <w:tcPr>
            <w:tcW w:w="3580" w:type="dxa"/>
            <w:vMerge w:val="restart"/>
            <w:tcBorders>
              <w:top w:val="single" w:color="auto" w:sz="4" w:space="0"/>
              <w:left w:val="nil"/>
              <w:bottom w:val="single" w:color="auto" w:sz="4" w:space="0"/>
              <w:right w:val="single" w:color="auto" w:sz="4" w:space="0"/>
            </w:tcBorders>
            <w:noWrap w:val="0"/>
            <w:vAlign w:val="center"/>
          </w:tcPr>
          <w:p>
            <w:pPr>
              <w:widowControl/>
              <w:numPr>
                <w:ins w:id="76" w:author="薛山:返回拟稿人" w:date="2019-07-16T17:15:00Z"/>
              </w:numPr>
              <w:spacing w:line="240" w:lineRule="exact"/>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在拟征收土地前，应明确征收土地有关事项并予以公开。</w:t>
            </w:r>
          </w:p>
          <w:p>
            <w:pPr>
              <w:widowControl/>
              <w:numPr>
                <w:ins w:id="77" w:author="薛山:返回拟稿人" w:date="2019-07-16T17:15:00Z"/>
              </w:numPr>
              <w:spacing w:line="240" w:lineRule="exact"/>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1.拟征收土地用途；</w:t>
            </w:r>
          </w:p>
          <w:p>
            <w:pPr>
              <w:widowControl/>
              <w:numPr>
                <w:ins w:id="78" w:author="薛山:返回拟稿人" w:date="2019-07-16T17:15:00Z"/>
              </w:numPr>
              <w:spacing w:line="240" w:lineRule="exact"/>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2.拟征收土地的位置和范围；</w:t>
            </w:r>
          </w:p>
          <w:p>
            <w:pPr>
              <w:widowControl/>
              <w:numPr>
                <w:ins w:id="79" w:author="薛山:返回拟稿人" w:date="2019-07-16T17:15:00Z"/>
              </w:numPr>
              <w:spacing w:line="240" w:lineRule="exact"/>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3.征地补偿标准及安置途径；</w:t>
            </w:r>
          </w:p>
          <w:p>
            <w:pPr>
              <w:widowControl/>
              <w:numPr>
                <w:ins w:id="80" w:author="薛山:返回拟稿人" w:date="2019-07-16T17:15:00Z"/>
              </w:numPr>
              <w:spacing w:line="240" w:lineRule="exact"/>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4.开展土地现状调查的安排；</w:t>
            </w:r>
          </w:p>
          <w:p>
            <w:pPr>
              <w:widowControl/>
              <w:numPr>
                <w:ins w:id="81" w:author="薛山:返回拟稿人" w:date="2019-07-16T17:15:00Z"/>
              </w:numPr>
              <w:spacing w:line="240" w:lineRule="exact"/>
              <w:jc w:val="left"/>
              <w:rPr>
                <w:rFonts w:hint="eastAsia" w:ascii="仿宋_GB2312" w:hAnsi="仿宋_GB2312" w:eastAsia="仿宋_GB2312" w:cs="仿宋_GB2312"/>
                <w:kern w:val="0"/>
                <w:sz w:val="18"/>
                <w:szCs w:val="18"/>
              </w:rPr>
            </w:pPr>
            <w:r>
              <w:rPr>
                <w:rFonts w:hint="default" w:ascii="仿宋_GB2312" w:hAnsi="仿宋_GB2312" w:eastAsia="仿宋_GB2312" w:cs="仿宋_GB2312"/>
                <w:kern w:val="0"/>
                <w:sz w:val="18"/>
                <w:szCs w:val="18"/>
                <w:lang w:val="en-US"/>
              </w:rPr>
              <w:t>5</w:t>
            </w:r>
            <w:r>
              <w:rPr>
                <w:rFonts w:hint="eastAsia" w:ascii="仿宋_GB2312" w:hAnsi="仿宋_GB2312" w:eastAsia="仿宋_GB2312" w:cs="仿宋_GB2312"/>
                <w:kern w:val="0"/>
                <w:sz w:val="18"/>
                <w:szCs w:val="18"/>
              </w:rPr>
              <w:t>.拟征收土地的原用途管控（包括不得抢栽、抢种、抢建等有关规定）；</w:t>
            </w:r>
          </w:p>
          <w:p>
            <w:pPr>
              <w:widowControl/>
              <w:numPr>
                <w:ins w:id="82" w:author="薛山:返回拟稿人" w:date="2019-07-16T17:15:00Z"/>
              </w:numPr>
              <w:spacing w:line="240" w:lineRule="exact"/>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6.听证权利；</w:t>
            </w:r>
          </w:p>
          <w:p>
            <w:pPr>
              <w:widowControl/>
              <w:numPr>
                <w:ins w:id="83" w:author="薛山:返回拟稿人" w:date="2019-07-16T17:15:00Z"/>
              </w:numPr>
              <w:spacing w:line="240" w:lineRule="exact"/>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〔*对土地现状调查结果有异议的救济措施〕。</w:t>
            </w:r>
          </w:p>
        </w:tc>
        <w:tc>
          <w:tcPr>
            <w:tcW w:w="1252" w:type="dxa"/>
            <w:vMerge w:val="restart"/>
            <w:tcBorders>
              <w:top w:val="single" w:color="auto" w:sz="4" w:space="0"/>
              <w:left w:val="nil"/>
              <w:bottom w:val="single" w:color="auto" w:sz="4" w:space="0"/>
              <w:right w:val="single" w:color="auto" w:sz="4" w:space="0"/>
            </w:tcBorders>
            <w:noWrap w:val="0"/>
            <w:vAlign w:val="center"/>
          </w:tcPr>
          <w:p>
            <w:pPr>
              <w:widowControl/>
              <w:numPr>
                <w:ins w:id="84" w:author="薛山:返回拟稿人" w:date="2019-07-16T17:15:00Z"/>
              </w:numPr>
              <w:spacing w:line="24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《国务院关于深化改革严格土地管理的决定》（国发〔2004〕28号）</w:t>
            </w:r>
          </w:p>
        </w:tc>
        <w:tc>
          <w:tcPr>
            <w:tcW w:w="1572" w:type="dxa"/>
            <w:tcBorders>
              <w:top w:val="single" w:color="auto" w:sz="4" w:space="0"/>
              <w:left w:val="nil"/>
              <w:bottom w:val="single" w:color="auto" w:sz="4" w:space="0"/>
              <w:right w:val="single" w:color="auto" w:sz="4" w:space="0"/>
            </w:tcBorders>
            <w:noWrap w:val="0"/>
            <w:vAlign w:val="center"/>
          </w:tcPr>
          <w:p>
            <w:pPr>
              <w:widowControl/>
              <w:numPr>
                <w:ins w:id="85" w:author="薛山:返回拟稿人" w:date="2019-07-16T17:15:00Z"/>
              </w:numPr>
              <w:spacing w:line="24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在实地启动拟征收土地工作时，在村公示栏公开。</w:t>
            </w:r>
          </w:p>
          <w:p>
            <w:pPr>
              <w:numPr>
                <w:ins w:id="86" w:author="薛山:返回拟稿人" w:date="2019-07-16T17:15:00Z"/>
              </w:numPr>
              <w:spacing w:line="240" w:lineRule="exact"/>
              <w:rPr>
                <w:rFonts w:ascii="仿宋_GB2312" w:hAnsi="仿宋_GB2312" w:eastAsia="仿宋_GB2312" w:cs="仿宋_GB2312"/>
                <w:kern w:val="0"/>
                <w:sz w:val="18"/>
                <w:szCs w:val="18"/>
              </w:rPr>
            </w:pPr>
          </w:p>
        </w:tc>
        <w:tc>
          <w:tcPr>
            <w:tcW w:w="1266" w:type="dxa"/>
            <w:vMerge w:val="restart"/>
            <w:tcBorders>
              <w:top w:val="single" w:color="auto" w:sz="4" w:space="0"/>
              <w:left w:val="nil"/>
              <w:bottom w:val="single" w:color="auto" w:sz="4" w:space="0"/>
              <w:right w:val="single" w:color="auto" w:sz="4" w:space="0"/>
            </w:tcBorders>
            <w:noWrap w:val="0"/>
            <w:vAlign w:val="center"/>
          </w:tcPr>
          <w:p>
            <w:pPr>
              <w:widowControl/>
              <w:numPr>
                <w:ins w:id="87" w:author="薛山:返回拟稿人" w:date="2019-07-16T17:15:00Z"/>
              </w:numPr>
              <w:spacing w:line="240" w:lineRule="exact"/>
              <w:rPr>
                <w:rFonts w:hint="eastAsia" w:ascii="仿宋_GB2312" w:hAnsi="仿宋_GB2312" w:eastAsia="仿宋_GB2312" w:cs="仿宋_GB2312"/>
                <w:kern w:val="0"/>
                <w:sz w:val="18"/>
                <w:szCs w:val="18"/>
                <w:lang w:eastAsia="zh-CN"/>
              </w:rPr>
            </w:pPr>
            <w:r>
              <w:rPr>
                <w:rFonts w:hint="eastAsia" w:ascii="仿宋_GB2312" w:hAnsi="仿宋_GB2312" w:eastAsia="仿宋_GB2312"/>
                <w:sz w:val="18"/>
                <w:szCs w:val="18"/>
                <w:lang w:eastAsia="zh-CN"/>
              </w:rPr>
              <w:t>东风区建国镇政府</w:t>
            </w:r>
          </w:p>
        </w:tc>
        <w:tc>
          <w:tcPr>
            <w:tcW w:w="2505" w:type="dxa"/>
            <w:vMerge w:val="restart"/>
            <w:tcBorders>
              <w:top w:val="single" w:color="auto" w:sz="4" w:space="0"/>
              <w:left w:val="nil"/>
              <w:bottom w:val="single" w:color="auto" w:sz="4" w:space="0"/>
              <w:right w:val="single" w:color="auto" w:sz="4" w:space="0"/>
            </w:tcBorders>
            <w:noWrap w:val="0"/>
            <w:vAlign w:val="center"/>
          </w:tcPr>
          <w:p>
            <w:pPr>
              <w:widowControl/>
              <w:numPr>
                <w:ins w:id="88" w:author="薛山:返回拟稿人" w:date="2019-07-16T17:15:00Z"/>
              </w:numPr>
              <w:spacing w:line="240" w:lineRule="exact"/>
              <w:rPr>
                <w:rFonts w:ascii="仿宋_GB2312" w:hAnsi="仿宋_GB2312" w:eastAsia="仿宋_GB2312" w:cs="宋体"/>
                <w:kern w:val="0"/>
                <w:sz w:val="18"/>
                <w:szCs w:val="18"/>
              </w:rPr>
            </w:pPr>
            <w:r>
              <w:rPr>
                <w:rFonts w:hint="eastAsia" w:ascii="仿宋_GB2312" w:hAnsi="仿宋_GB2312" w:eastAsia="仿宋_GB2312" w:cs="宋体"/>
                <w:kern w:val="0"/>
                <w:sz w:val="18"/>
                <w:szCs w:val="18"/>
                <w:lang w:eastAsia="zh-CN"/>
              </w:rPr>
              <w:t>☑</w:t>
            </w:r>
            <w:r>
              <w:rPr>
                <w:rFonts w:hint="eastAsia" w:ascii="仿宋_GB2312" w:hAnsi="仿宋_GB2312" w:eastAsia="仿宋_GB2312" w:cs="宋体"/>
                <w:kern w:val="0"/>
                <w:sz w:val="18"/>
                <w:szCs w:val="18"/>
              </w:rPr>
              <w:t>社区/企事业单位/村公示栏</w:t>
            </w:r>
          </w:p>
          <w:p>
            <w:pPr>
              <w:widowControl/>
              <w:numPr>
                <w:ins w:id="89" w:author="薛山:返回拟稿人" w:date="2019-07-16T17:15:00Z"/>
              </w:numPr>
              <w:spacing w:line="240" w:lineRule="exac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lang w:eastAsia="zh-CN"/>
              </w:rPr>
              <w:t>☑</w:t>
            </w:r>
            <w:r>
              <w:rPr>
                <w:rFonts w:hint="eastAsia" w:ascii="仿宋_GB2312" w:hAnsi="仿宋_GB2312" w:eastAsia="仿宋_GB2312" w:cs="宋体"/>
                <w:kern w:val="0"/>
                <w:sz w:val="18"/>
                <w:szCs w:val="18"/>
              </w:rPr>
              <w:t>政府网站    □征地信息公开平台</w:t>
            </w:r>
          </w:p>
          <w:p>
            <w:pPr>
              <w:widowControl/>
              <w:numPr>
                <w:ins w:id="90" w:author="薛山:返回拟稿人" w:date="2019-07-16T17:15:00Z"/>
              </w:numPr>
              <w:spacing w:line="240" w:lineRule="exac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□政府公报     □两微一端   </w:t>
            </w:r>
          </w:p>
          <w:p>
            <w:pPr>
              <w:widowControl/>
              <w:numPr>
                <w:ins w:id="91" w:author="薛山:返回拟稿人" w:date="2019-07-16T17:15:00Z"/>
              </w:numPr>
              <w:spacing w:line="240" w:lineRule="exac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□发布会/听证会</w:t>
            </w:r>
          </w:p>
          <w:p>
            <w:pPr>
              <w:widowControl/>
              <w:numPr>
                <w:ins w:id="92" w:author="薛山:返回拟稿人" w:date="2019-07-16T17:15:00Z"/>
              </w:numPr>
              <w:spacing w:line="240" w:lineRule="exac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□广播电视     □纸质媒体□公开查阅点</w:t>
            </w:r>
          </w:p>
          <w:p>
            <w:pPr>
              <w:widowControl/>
              <w:numPr>
                <w:ins w:id="93" w:author="薛山:返回拟稿人" w:date="2019-07-16T17:15:00Z"/>
              </w:numPr>
              <w:spacing w:line="240" w:lineRule="exac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□政务服务中心</w:t>
            </w:r>
          </w:p>
          <w:p>
            <w:pPr>
              <w:widowControl/>
              <w:numPr>
                <w:ins w:id="94" w:author="薛山:返回拟稿人" w:date="2019-07-16T17:15:00Z"/>
              </w:numPr>
              <w:spacing w:line="240" w:lineRule="exac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□便民服务站  □入户/现场  </w:t>
            </w:r>
          </w:p>
          <w:p>
            <w:pPr>
              <w:widowControl/>
              <w:numPr>
                <w:ins w:id="95" w:author="薛山:返回拟稿人" w:date="2019-07-16T17:15:00Z"/>
              </w:numPr>
              <w:spacing w:line="240" w:lineRule="exac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□精准推送     □其他</w:t>
            </w:r>
          </w:p>
        </w:tc>
        <w:tc>
          <w:tcPr>
            <w:tcW w:w="606" w:type="dxa"/>
            <w:tcBorders>
              <w:top w:val="single" w:color="auto" w:sz="4" w:space="0"/>
              <w:left w:val="nil"/>
              <w:bottom w:val="single" w:color="auto" w:sz="4" w:space="0"/>
              <w:right w:val="single" w:color="auto" w:sz="4" w:space="0"/>
            </w:tcBorders>
            <w:noWrap w:val="0"/>
            <w:vAlign w:val="center"/>
          </w:tcPr>
          <w:p>
            <w:pPr>
              <w:widowControl/>
              <w:numPr>
                <w:ins w:id="96" w:author="薛山:返回拟稿人" w:date="2019-07-16T17:15:00Z"/>
              </w:numPr>
              <w:spacing w:line="240" w:lineRule="exact"/>
              <w:jc w:val="center"/>
              <w:rPr>
                <w:rFonts w:ascii="仿宋_GB2312" w:hAnsi="仿宋_GB2312" w:eastAsia="仿宋_GB2312" w:cs="宋体"/>
                <w:kern w:val="0"/>
                <w:sz w:val="24"/>
              </w:rPr>
            </w:pPr>
          </w:p>
        </w:tc>
        <w:tc>
          <w:tcPr>
            <w:tcW w:w="691" w:type="dxa"/>
            <w:tcBorders>
              <w:top w:val="single" w:color="auto" w:sz="4" w:space="0"/>
              <w:left w:val="nil"/>
              <w:bottom w:val="single" w:color="auto" w:sz="4" w:space="0"/>
              <w:right w:val="single" w:color="auto" w:sz="4" w:space="0"/>
            </w:tcBorders>
            <w:noWrap w:val="0"/>
            <w:vAlign w:val="center"/>
          </w:tcPr>
          <w:p>
            <w:pPr>
              <w:numPr>
                <w:ins w:id="97" w:author="薛山:返回拟稿人" w:date="2019-07-16T17:15:00Z"/>
              </w:numPr>
              <w:spacing w:line="240" w:lineRule="exact"/>
              <w:jc w:val="center"/>
              <w:rPr>
                <w:rFonts w:ascii="仿宋_GB2312" w:hAnsi="仿宋_GB2312" w:eastAsia="仿宋_GB2312" w:cs="宋体"/>
                <w:kern w:val="0"/>
                <w:sz w:val="24"/>
              </w:rPr>
            </w:pPr>
            <w:r>
              <w:rPr>
                <w:rFonts w:hint="eastAsia" w:ascii="仿宋_GB2312" w:hAnsi="仿宋_GB2312" w:eastAsia="仿宋_GB2312" w:cs="仿宋_GB2312"/>
                <w:kern w:val="0"/>
                <w:sz w:val="18"/>
                <w:szCs w:val="18"/>
              </w:rPr>
              <w:t>√面向拟征收土地所在地的村集体成员</w:t>
            </w:r>
          </w:p>
        </w:tc>
        <w:tc>
          <w:tcPr>
            <w:tcW w:w="540" w:type="dxa"/>
            <w:vMerge w:val="restart"/>
            <w:tcBorders>
              <w:top w:val="single" w:color="auto" w:sz="4" w:space="0"/>
              <w:left w:val="nil"/>
              <w:bottom w:val="single" w:color="auto" w:sz="4" w:space="0"/>
              <w:right w:val="single" w:color="auto" w:sz="4" w:space="0"/>
            </w:tcBorders>
            <w:noWrap w:val="0"/>
            <w:vAlign w:val="center"/>
          </w:tcPr>
          <w:p>
            <w:pPr>
              <w:widowControl/>
              <w:numPr>
                <w:ins w:id="98" w:author="薛山:返回拟稿人" w:date="2019-07-16T17:15:00Z"/>
              </w:numPr>
              <w:spacing w:line="240" w:lineRule="exact"/>
              <w:jc w:val="center"/>
              <w:rPr>
                <w:rFonts w:ascii="仿宋_GB2312" w:hAnsi="仿宋_GB2312" w:eastAsia="仿宋_GB2312" w:cs="宋体"/>
                <w:kern w:val="0"/>
                <w:sz w:val="24"/>
              </w:rPr>
            </w:pPr>
            <w:r>
              <w:rPr>
                <w:rFonts w:hint="eastAsia" w:ascii="仿宋_GB2312" w:hAnsi="仿宋_GB2312" w:eastAsia="仿宋_GB2312" w:cs="宋体"/>
                <w:kern w:val="0"/>
                <w:sz w:val="24"/>
              </w:rPr>
              <w:t>√</w:t>
            </w:r>
          </w:p>
        </w:tc>
        <w:tc>
          <w:tcPr>
            <w:tcW w:w="540" w:type="dxa"/>
            <w:vMerge w:val="restart"/>
            <w:tcBorders>
              <w:top w:val="single" w:color="auto" w:sz="4" w:space="0"/>
              <w:left w:val="nil"/>
              <w:bottom w:val="single" w:color="auto" w:sz="4" w:space="0"/>
              <w:right w:val="single" w:color="auto" w:sz="4" w:space="0"/>
            </w:tcBorders>
            <w:noWrap w:val="0"/>
            <w:vAlign w:val="center"/>
          </w:tcPr>
          <w:p>
            <w:pPr>
              <w:widowControl/>
              <w:numPr>
                <w:ins w:id="99" w:author="薛山:返回拟稿人" w:date="2019-07-16T17:15:00Z"/>
              </w:numPr>
              <w:spacing w:line="240" w:lineRule="exact"/>
              <w:jc w:val="center"/>
              <w:rPr>
                <w:rFonts w:ascii="仿宋_GB2312" w:hAnsi="仿宋_GB2312" w:eastAsia="仿宋_GB2312" w:cs="宋体"/>
                <w:kern w:val="0"/>
                <w:sz w:val="24"/>
              </w:rPr>
            </w:pPr>
          </w:p>
        </w:tc>
        <w:tc>
          <w:tcPr>
            <w:tcW w:w="360" w:type="dxa"/>
            <w:vMerge w:val="restart"/>
            <w:tcBorders>
              <w:top w:val="single" w:color="auto" w:sz="4" w:space="0"/>
              <w:left w:val="nil"/>
              <w:bottom w:val="single" w:color="auto" w:sz="4" w:space="0"/>
              <w:right w:val="single" w:color="auto" w:sz="4" w:space="0"/>
            </w:tcBorders>
            <w:noWrap w:val="0"/>
            <w:vAlign w:val="center"/>
          </w:tcPr>
          <w:p>
            <w:pPr>
              <w:widowControl/>
              <w:numPr>
                <w:ins w:id="100" w:author="薛山:返回拟稿人" w:date="2019-07-16T17:15:00Z"/>
              </w:numPr>
              <w:spacing w:line="240" w:lineRule="exact"/>
              <w:rPr>
                <w:rFonts w:ascii="仿宋_GB2312" w:hAnsi="仿宋_GB2312" w:eastAsia="仿宋_GB2312" w:cs="宋体"/>
                <w:kern w:val="0"/>
                <w:sz w:val="24"/>
              </w:rPr>
            </w:pPr>
            <w:r>
              <w:rPr>
                <w:rFonts w:hint="eastAsia" w:ascii="仿宋_GB2312" w:hAnsi="仿宋_GB2312" w:eastAsia="仿宋_GB2312" w:cs="宋体"/>
                <w:kern w:val="0"/>
                <w:sz w:val="24"/>
              </w:rPr>
              <w:t>√</w:t>
            </w:r>
          </w:p>
        </w:tc>
        <w:tc>
          <w:tcPr>
            <w:tcW w:w="450" w:type="dxa"/>
            <w:vMerge w:val="restart"/>
            <w:tcBorders>
              <w:top w:val="nil"/>
              <w:left w:val="nil"/>
              <w:bottom w:val="single" w:color="auto" w:sz="4" w:space="0"/>
              <w:right w:val="single" w:color="auto" w:sz="4" w:space="0"/>
            </w:tcBorders>
            <w:noWrap w:val="0"/>
            <w:vAlign w:val="center"/>
          </w:tcPr>
          <w:p>
            <w:pPr>
              <w:widowControl/>
              <w:numPr>
                <w:ins w:id="101" w:author="薛山:返回拟稿人" w:date="2019-07-16T17:15:00Z"/>
              </w:numPr>
              <w:spacing w:line="240" w:lineRule="exact"/>
              <w:jc w:val="center"/>
              <w:rPr>
                <w:rFonts w:ascii="仿宋_GB2312" w:hAnsi="仿宋_GB2312" w:eastAsia="仿宋_GB2312" w:cs="宋体"/>
                <w:kern w:val="0"/>
                <w:sz w:val="24"/>
              </w:rPr>
            </w:pPr>
            <w:r>
              <w:rPr>
                <w:rFonts w:hint="eastAsia" w:ascii="仿宋_GB2312" w:hAnsi="仿宋_GB2312" w:eastAsia="仿宋_GB2312" w:cs="宋体"/>
                <w:kern w:val="0"/>
                <w:sz w:val="24"/>
              </w:rPr>
              <w:t>√</w:t>
            </w:r>
          </w:p>
        </w:tc>
      </w:tr>
      <w:tr>
        <w:tblPrEx>
          <w:tblCellMar>
            <w:top w:w="0" w:type="dxa"/>
            <w:left w:w="108" w:type="dxa"/>
            <w:bottom w:w="0" w:type="dxa"/>
            <w:right w:w="108" w:type="dxa"/>
          </w:tblCellMar>
        </w:tblPrEx>
        <w:trPr>
          <w:trHeight w:val="2036" w:hRule="atLeast"/>
          <w:jc w:val="center"/>
        </w:trPr>
        <w:tc>
          <w:tcPr>
            <w:tcW w:w="48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102" w:author="薛山:返回拟稿人" w:date="2019-07-16T17:15:00Z"/>
              </w:numPr>
              <w:jc w:val="left"/>
              <w:rPr>
                <w:rFonts w:ascii="仿宋_GB2312" w:hAnsi="仿宋_GB2312" w:eastAsia="仿宋_GB2312" w:cs="仿宋_GB2312"/>
                <w:kern w:val="0"/>
                <w:sz w:val="20"/>
                <w:szCs w:val="20"/>
              </w:rPr>
            </w:pPr>
          </w:p>
        </w:tc>
        <w:tc>
          <w:tcPr>
            <w:tcW w:w="682" w:type="dxa"/>
            <w:vMerge w:val="continue"/>
            <w:tcBorders>
              <w:top w:val="nil"/>
              <w:left w:val="single" w:color="auto" w:sz="4" w:space="0"/>
              <w:bottom w:val="single" w:color="auto" w:sz="4" w:space="0"/>
              <w:right w:val="single" w:color="auto" w:sz="4" w:space="0"/>
            </w:tcBorders>
            <w:noWrap w:val="0"/>
            <w:vAlign w:val="center"/>
          </w:tcPr>
          <w:p>
            <w:pPr>
              <w:widowControl/>
              <w:numPr>
                <w:ins w:id="103" w:author="薛山:返回拟稿人" w:date="2019-07-16T17:15:00Z"/>
              </w:numPr>
              <w:jc w:val="left"/>
              <w:rPr>
                <w:rFonts w:ascii="仿宋_GB2312" w:hAnsi="仿宋_GB2312" w:eastAsia="仿宋_GB2312" w:cs="仿宋_GB2312"/>
                <w:kern w:val="0"/>
                <w:sz w:val="20"/>
                <w:szCs w:val="20"/>
              </w:rPr>
            </w:pPr>
          </w:p>
        </w:tc>
        <w:tc>
          <w:tcPr>
            <w:tcW w:w="706" w:type="dxa"/>
            <w:vMerge w:val="continue"/>
            <w:tcBorders>
              <w:top w:val="single" w:color="auto" w:sz="4" w:space="0"/>
              <w:left w:val="nil"/>
              <w:bottom w:val="single" w:color="auto" w:sz="4" w:space="0"/>
              <w:right w:val="single" w:color="auto" w:sz="4" w:space="0"/>
            </w:tcBorders>
            <w:noWrap w:val="0"/>
            <w:vAlign w:val="center"/>
          </w:tcPr>
          <w:p>
            <w:pPr>
              <w:widowControl/>
              <w:numPr>
                <w:ins w:id="104" w:author="薛山:返回拟稿人" w:date="2019-07-16T17:15:00Z"/>
              </w:numPr>
              <w:jc w:val="left"/>
              <w:rPr>
                <w:rFonts w:ascii="仿宋_GB2312" w:hAnsi="仿宋_GB2312" w:eastAsia="仿宋_GB2312" w:cs="仿宋_GB2312"/>
                <w:kern w:val="0"/>
                <w:sz w:val="20"/>
                <w:szCs w:val="20"/>
              </w:rPr>
            </w:pPr>
          </w:p>
        </w:tc>
        <w:tc>
          <w:tcPr>
            <w:tcW w:w="3580" w:type="dxa"/>
            <w:vMerge w:val="continue"/>
            <w:tcBorders>
              <w:top w:val="single" w:color="auto" w:sz="4" w:space="0"/>
              <w:left w:val="nil"/>
              <w:bottom w:val="single" w:color="auto" w:sz="4" w:space="0"/>
              <w:right w:val="single" w:color="auto" w:sz="4" w:space="0"/>
            </w:tcBorders>
            <w:noWrap w:val="0"/>
            <w:vAlign w:val="center"/>
          </w:tcPr>
          <w:p>
            <w:pPr>
              <w:widowControl/>
              <w:numPr>
                <w:ins w:id="105" w:author="薛山:返回拟稿人" w:date="2019-07-16T17:15:00Z"/>
              </w:numPr>
              <w:jc w:val="left"/>
              <w:rPr>
                <w:rFonts w:ascii="仿宋_GB2312" w:hAnsi="仿宋_GB2312" w:eastAsia="仿宋_GB2312" w:cs="仿宋_GB2312"/>
                <w:kern w:val="0"/>
                <w:sz w:val="18"/>
                <w:szCs w:val="18"/>
              </w:rPr>
            </w:pPr>
          </w:p>
        </w:tc>
        <w:tc>
          <w:tcPr>
            <w:tcW w:w="1252" w:type="dxa"/>
            <w:vMerge w:val="continue"/>
            <w:tcBorders>
              <w:top w:val="single" w:color="auto" w:sz="4" w:space="0"/>
              <w:left w:val="nil"/>
              <w:bottom w:val="single" w:color="auto" w:sz="4" w:space="0"/>
              <w:right w:val="single" w:color="auto" w:sz="4" w:space="0"/>
            </w:tcBorders>
            <w:noWrap w:val="0"/>
            <w:vAlign w:val="center"/>
          </w:tcPr>
          <w:p>
            <w:pPr>
              <w:widowControl/>
              <w:numPr>
                <w:ins w:id="106" w:author="薛山:返回拟稿人" w:date="2019-07-16T17:15:00Z"/>
              </w:numPr>
              <w:jc w:val="left"/>
              <w:rPr>
                <w:rFonts w:ascii="仿宋_GB2312" w:hAnsi="仿宋_GB2312" w:eastAsia="仿宋_GB2312" w:cs="仿宋_GB2312"/>
                <w:kern w:val="0"/>
                <w:sz w:val="18"/>
                <w:szCs w:val="18"/>
              </w:rPr>
            </w:pPr>
          </w:p>
        </w:tc>
        <w:tc>
          <w:tcPr>
            <w:tcW w:w="1572" w:type="dxa"/>
            <w:tcBorders>
              <w:top w:val="single" w:color="auto" w:sz="4" w:space="0"/>
              <w:left w:val="nil"/>
              <w:bottom w:val="single" w:color="auto" w:sz="4" w:space="0"/>
              <w:right w:val="single" w:color="auto" w:sz="4" w:space="0"/>
            </w:tcBorders>
            <w:noWrap w:val="0"/>
            <w:vAlign w:val="center"/>
          </w:tcPr>
          <w:p>
            <w:pPr>
              <w:numPr>
                <w:ins w:id="107" w:author="薛山:返回拟稿人" w:date="2019-07-16T17:15:00Z"/>
              </w:numP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收到征地批准文件之日起10个工作日内，在政府网站、征地信息公开平台公开。</w:t>
            </w:r>
          </w:p>
        </w:tc>
        <w:tc>
          <w:tcPr>
            <w:tcW w:w="1266" w:type="dxa"/>
            <w:vMerge w:val="continue"/>
            <w:tcBorders>
              <w:top w:val="single" w:color="auto" w:sz="4" w:space="0"/>
              <w:left w:val="nil"/>
              <w:bottom w:val="single" w:color="auto" w:sz="4" w:space="0"/>
              <w:right w:val="single" w:color="auto" w:sz="4" w:space="0"/>
            </w:tcBorders>
            <w:noWrap w:val="0"/>
            <w:vAlign w:val="center"/>
          </w:tcPr>
          <w:p>
            <w:pPr>
              <w:widowControl/>
              <w:numPr>
                <w:ins w:id="108" w:author="薛山:返回拟稿人" w:date="2019-07-16T17:15:00Z"/>
              </w:numPr>
              <w:jc w:val="left"/>
              <w:rPr>
                <w:rFonts w:ascii="仿宋_GB2312" w:hAnsi="仿宋_GB2312" w:eastAsia="仿宋_GB2312" w:cs="仿宋_GB2312"/>
                <w:kern w:val="0"/>
                <w:sz w:val="18"/>
                <w:szCs w:val="18"/>
              </w:rPr>
            </w:pPr>
          </w:p>
        </w:tc>
        <w:tc>
          <w:tcPr>
            <w:tcW w:w="2505" w:type="dxa"/>
            <w:vMerge w:val="continue"/>
            <w:tcBorders>
              <w:top w:val="single" w:color="auto" w:sz="4" w:space="0"/>
              <w:left w:val="nil"/>
              <w:bottom w:val="single" w:color="auto" w:sz="4" w:space="0"/>
              <w:right w:val="single" w:color="auto" w:sz="4" w:space="0"/>
            </w:tcBorders>
            <w:noWrap w:val="0"/>
            <w:vAlign w:val="center"/>
          </w:tcPr>
          <w:p>
            <w:pPr>
              <w:widowControl/>
              <w:numPr>
                <w:ins w:id="109" w:author="薛山:返回拟稿人" w:date="2019-07-16T17:15:00Z"/>
              </w:numPr>
              <w:jc w:val="left"/>
              <w:rPr>
                <w:rFonts w:ascii="仿宋_GB2312" w:hAnsi="仿宋_GB2312" w:eastAsia="仿宋_GB2312" w:cs="宋体"/>
                <w:kern w:val="0"/>
                <w:sz w:val="18"/>
                <w:szCs w:val="18"/>
              </w:rPr>
            </w:pPr>
          </w:p>
        </w:tc>
        <w:tc>
          <w:tcPr>
            <w:tcW w:w="606" w:type="dxa"/>
            <w:tcBorders>
              <w:top w:val="single" w:color="auto" w:sz="4" w:space="0"/>
              <w:left w:val="nil"/>
              <w:bottom w:val="single" w:color="auto" w:sz="4" w:space="0"/>
              <w:right w:val="single" w:color="auto" w:sz="4" w:space="0"/>
            </w:tcBorders>
            <w:noWrap w:val="0"/>
            <w:vAlign w:val="center"/>
          </w:tcPr>
          <w:p>
            <w:pPr>
              <w:widowControl/>
              <w:numPr>
                <w:ins w:id="110" w:author="薛山:返回拟稿人" w:date="2019-07-16T17:15:00Z"/>
              </w:numPr>
              <w:jc w:val="center"/>
              <w:rPr>
                <w:rFonts w:ascii="仿宋_GB2312" w:hAnsi="仿宋_GB2312" w:eastAsia="仿宋_GB2312" w:cs="宋体"/>
                <w:kern w:val="0"/>
                <w:sz w:val="24"/>
              </w:rPr>
            </w:pPr>
            <w:r>
              <w:rPr>
                <w:rFonts w:hint="eastAsia" w:ascii="仿宋_GB2312" w:hAnsi="仿宋_GB2312" w:eastAsia="仿宋_GB2312" w:cs="仿宋_GB2312"/>
                <w:kern w:val="0"/>
                <w:sz w:val="24"/>
              </w:rPr>
              <w:t>√</w:t>
            </w:r>
          </w:p>
        </w:tc>
        <w:tc>
          <w:tcPr>
            <w:tcW w:w="691" w:type="dxa"/>
            <w:tcBorders>
              <w:top w:val="single" w:color="auto" w:sz="4" w:space="0"/>
              <w:left w:val="nil"/>
              <w:bottom w:val="single" w:color="auto" w:sz="4" w:space="0"/>
              <w:right w:val="single" w:color="auto" w:sz="4" w:space="0"/>
            </w:tcBorders>
            <w:noWrap w:val="0"/>
            <w:vAlign w:val="center"/>
          </w:tcPr>
          <w:p>
            <w:pPr>
              <w:numPr>
                <w:ins w:id="111" w:author="薛山:返回拟稿人" w:date="2019-07-16T17:15:00Z"/>
              </w:numPr>
              <w:jc w:val="center"/>
              <w:rPr>
                <w:rFonts w:ascii="仿宋_GB2312" w:hAnsi="仿宋_GB2312" w:eastAsia="仿宋_GB2312" w:cs="宋体"/>
                <w:kern w:val="0"/>
                <w:sz w:val="24"/>
              </w:rPr>
            </w:pPr>
          </w:p>
        </w:tc>
        <w:tc>
          <w:tcPr>
            <w:tcW w:w="540" w:type="dxa"/>
            <w:vMerge w:val="continue"/>
            <w:tcBorders>
              <w:top w:val="single" w:color="auto" w:sz="4" w:space="0"/>
              <w:left w:val="nil"/>
              <w:bottom w:val="single" w:color="auto" w:sz="4" w:space="0"/>
              <w:right w:val="single" w:color="auto" w:sz="4" w:space="0"/>
            </w:tcBorders>
            <w:noWrap w:val="0"/>
            <w:vAlign w:val="center"/>
          </w:tcPr>
          <w:p>
            <w:pPr>
              <w:widowControl/>
              <w:numPr>
                <w:ins w:id="112" w:author="薛山:返回拟稿人" w:date="2019-07-16T17:15:00Z"/>
              </w:numPr>
              <w:jc w:val="left"/>
              <w:rPr>
                <w:rFonts w:ascii="仿宋_GB2312" w:hAnsi="仿宋_GB2312" w:eastAsia="仿宋_GB2312" w:cs="宋体"/>
                <w:kern w:val="0"/>
                <w:sz w:val="24"/>
              </w:rPr>
            </w:pPr>
          </w:p>
        </w:tc>
        <w:tc>
          <w:tcPr>
            <w:tcW w:w="540" w:type="dxa"/>
            <w:vMerge w:val="continue"/>
            <w:tcBorders>
              <w:top w:val="single" w:color="auto" w:sz="4" w:space="0"/>
              <w:left w:val="nil"/>
              <w:bottom w:val="single" w:color="auto" w:sz="4" w:space="0"/>
              <w:right w:val="single" w:color="auto" w:sz="4" w:space="0"/>
            </w:tcBorders>
            <w:noWrap w:val="0"/>
            <w:vAlign w:val="center"/>
          </w:tcPr>
          <w:p>
            <w:pPr>
              <w:widowControl/>
              <w:numPr>
                <w:ins w:id="113" w:author="薛山:返回拟稿人" w:date="2019-07-16T17:15:00Z"/>
              </w:numPr>
              <w:jc w:val="left"/>
              <w:rPr>
                <w:rFonts w:ascii="仿宋_GB2312" w:hAnsi="仿宋_GB2312" w:eastAsia="仿宋_GB2312" w:cs="宋体"/>
                <w:kern w:val="0"/>
                <w:sz w:val="24"/>
              </w:rPr>
            </w:pPr>
          </w:p>
        </w:tc>
        <w:tc>
          <w:tcPr>
            <w:tcW w:w="360" w:type="dxa"/>
            <w:vMerge w:val="continue"/>
            <w:tcBorders>
              <w:top w:val="single" w:color="auto" w:sz="4" w:space="0"/>
              <w:left w:val="nil"/>
              <w:bottom w:val="single" w:color="auto" w:sz="4" w:space="0"/>
              <w:right w:val="single" w:color="auto" w:sz="4" w:space="0"/>
            </w:tcBorders>
            <w:noWrap w:val="0"/>
            <w:vAlign w:val="center"/>
          </w:tcPr>
          <w:p>
            <w:pPr>
              <w:widowControl/>
              <w:numPr>
                <w:ins w:id="114" w:author="薛山:返回拟稿人" w:date="2019-07-16T17:15:00Z"/>
              </w:numPr>
              <w:jc w:val="left"/>
              <w:rPr>
                <w:rFonts w:ascii="仿宋_GB2312" w:hAnsi="仿宋_GB2312" w:eastAsia="仿宋_GB2312" w:cs="宋体"/>
                <w:kern w:val="0"/>
                <w:sz w:val="24"/>
              </w:rPr>
            </w:pPr>
          </w:p>
        </w:tc>
        <w:tc>
          <w:tcPr>
            <w:tcW w:w="450" w:type="dxa"/>
            <w:vMerge w:val="continue"/>
            <w:tcBorders>
              <w:top w:val="nil"/>
              <w:left w:val="nil"/>
              <w:bottom w:val="single" w:color="auto" w:sz="4" w:space="0"/>
              <w:right w:val="single" w:color="auto" w:sz="4" w:space="0"/>
            </w:tcBorders>
            <w:noWrap w:val="0"/>
            <w:vAlign w:val="center"/>
          </w:tcPr>
          <w:p>
            <w:pPr>
              <w:widowControl/>
              <w:numPr>
                <w:ins w:id="115" w:author="薛山:返回拟稿人" w:date="2019-07-16T17:15:00Z"/>
              </w:numPr>
              <w:jc w:val="left"/>
              <w:rPr>
                <w:rFonts w:ascii="仿宋_GB2312" w:hAnsi="仿宋_GB2312" w:eastAsia="仿宋_GB2312" w:cs="宋体"/>
                <w:kern w:val="0"/>
                <w:sz w:val="24"/>
              </w:rPr>
            </w:pPr>
          </w:p>
        </w:tc>
      </w:tr>
      <w:tr>
        <w:tblPrEx>
          <w:tblCellMar>
            <w:top w:w="0" w:type="dxa"/>
            <w:left w:w="108" w:type="dxa"/>
            <w:bottom w:w="0" w:type="dxa"/>
            <w:right w:w="108" w:type="dxa"/>
          </w:tblCellMar>
        </w:tblPrEx>
        <w:trPr>
          <w:trHeight w:val="1557" w:hRule="atLeast"/>
          <w:jc w:val="center"/>
        </w:trPr>
        <w:tc>
          <w:tcPr>
            <w:tcW w:w="48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116" w:author="薛山:返回拟稿人" w:date="2019-07-16T17:15:00Z"/>
              </w:numPr>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3</w:t>
            </w:r>
          </w:p>
        </w:tc>
        <w:tc>
          <w:tcPr>
            <w:tcW w:w="68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117" w:author="薛山:返回拟稿人" w:date="2019-07-16T17:15:00Z"/>
              </w:numPr>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征地前期准备</w:t>
            </w:r>
          </w:p>
        </w:tc>
        <w:tc>
          <w:tcPr>
            <w:tcW w:w="706" w:type="dxa"/>
            <w:vMerge w:val="restart"/>
            <w:tcBorders>
              <w:top w:val="single" w:color="auto" w:sz="4" w:space="0"/>
              <w:left w:val="nil"/>
              <w:bottom w:val="single" w:color="auto" w:sz="4" w:space="0"/>
              <w:right w:val="single" w:color="auto" w:sz="4" w:space="0"/>
            </w:tcBorders>
            <w:noWrap w:val="0"/>
            <w:vAlign w:val="center"/>
          </w:tcPr>
          <w:p>
            <w:pPr>
              <w:widowControl/>
              <w:numPr>
                <w:ins w:id="118" w:author="薛山:返回拟稿人" w:date="2019-07-16T17:15:00Z"/>
              </w:numPr>
              <w:spacing w:line="320" w:lineRule="exact"/>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拟征收土地现状调查</w:t>
            </w:r>
          </w:p>
        </w:tc>
        <w:tc>
          <w:tcPr>
            <w:tcW w:w="3580" w:type="dxa"/>
            <w:vMerge w:val="restart"/>
            <w:tcBorders>
              <w:top w:val="single" w:color="auto" w:sz="4" w:space="0"/>
              <w:left w:val="nil"/>
              <w:bottom w:val="single" w:color="auto" w:sz="4" w:space="0"/>
              <w:right w:val="single" w:color="auto" w:sz="4" w:space="0"/>
            </w:tcBorders>
            <w:noWrap w:val="0"/>
            <w:vAlign w:val="center"/>
          </w:tcPr>
          <w:p>
            <w:pPr>
              <w:numPr>
                <w:ins w:id="119" w:author="薛山:返回拟稿人" w:date="2019-07-16T17:15:00Z"/>
              </w:numPr>
              <w:rPr>
                <w:rFonts w:ascii="仿宋_GB2312" w:hAnsi="仿宋_GB2312" w:eastAsia="仿宋_GB2312"/>
                <w:sz w:val="18"/>
                <w:szCs w:val="18"/>
              </w:rPr>
            </w:pPr>
            <w:r>
              <w:rPr>
                <w:rFonts w:hint="eastAsia" w:ascii="仿宋_GB2312" w:hAnsi="仿宋_GB2312" w:eastAsia="仿宋_GB2312"/>
                <w:sz w:val="18"/>
                <w:szCs w:val="18"/>
              </w:rPr>
              <w:t>拟征收土地现状调查结果按规定确认后，调查结果予以公开。</w:t>
            </w:r>
          </w:p>
          <w:p>
            <w:pPr>
              <w:numPr>
                <w:ins w:id="120" w:author="薛山:返回拟稿人" w:date="2019-07-16T17:15:00Z"/>
              </w:numPr>
              <w:rPr>
                <w:rFonts w:hint="eastAsia" w:ascii="仿宋_GB2312" w:hAnsi="仿宋_GB2312" w:eastAsia="仿宋_GB2312"/>
                <w:sz w:val="18"/>
                <w:szCs w:val="18"/>
              </w:rPr>
            </w:pPr>
            <w:r>
              <w:rPr>
                <w:rFonts w:hint="eastAsia" w:ascii="仿宋_GB2312" w:hAnsi="仿宋_GB2312" w:eastAsia="仿宋_GB2312"/>
                <w:sz w:val="18"/>
                <w:szCs w:val="18"/>
              </w:rPr>
              <w:t>1.征收土地勘测调查表；</w:t>
            </w:r>
          </w:p>
          <w:p>
            <w:pPr>
              <w:numPr>
                <w:ins w:id="121" w:author="薛山:返回拟稿人" w:date="2019-07-16T17:15:00Z"/>
              </w:numPr>
              <w:rPr>
                <w:rFonts w:hint="eastAsia" w:ascii="仿宋_GB2312" w:hAnsi="仿宋_GB2312" w:eastAsia="仿宋_GB2312"/>
                <w:sz w:val="18"/>
                <w:szCs w:val="18"/>
              </w:rPr>
            </w:pPr>
            <w:r>
              <w:rPr>
                <w:rFonts w:hint="eastAsia" w:ascii="仿宋_GB2312" w:hAnsi="仿宋_GB2312" w:eastAsia="仿宋_GB2312"/>
                <w:sz w:val="18"/>
                <w:szCs w:val="18"/>
              </w:rPr>
              <w:t>2.地上附着物和青苗调查登记表；</w:t>
            </w:r>
          </w:p>
          <w:p>
            <w:pPr>
              <w:numPr>
                <w:ins w:id="122" w:author="薛山:返回拟稿人" w:date="2019-07-16T17:15:00Z"/>
              </w:numPr>
              <w:rPr>
                <w:rFonts w:hint="eastAsia" w:ascii="仿宋_GB2312" w:hAnsi="仿宋_GB2312" w:eastAsia="仿宋_GB2312"/>
                <w:sz w:val="18"/>
                <w:szCs w:val="18"/>
              </w:rPr>
            </w:pPr>
            <w:r>
              <w:rPr>
                <w:rFonts w:hint="eastAsia" w:ascii="仿宋_GB2312" w:hAnsi="仿宋_GB2312" w:eastAsia="仿宋_GB2312"/>
                <w:sz w:val="18"/>
                <w:szCs w:val="18"/>
              </w:rPr>
              <w:t>〔*土地勘测定界图件（涉及国家秘密的项目除外；图件应按有关法律法规规定予以技术处理）〕。</w:t>
            </w:r>
          </w:p>
          <w:p>
            <w:pPr>
              <w:widowControl/>
              <w:numPr>
                <w:ins w:id="123" w:author="薛山:返回拟稿人" w:date="2019-07-16T17:15:00Z"/>
              </w:numPr>
              <w:rPr>
                <w:rFonts w:ascii="仿宋_GB2312" w:hAnsi="仿宋_GB2312" w:eastAsia="仿宋_GB2312" w:cs="仿宋_GB2312"/>
                <w:kern w:val="0"/>
                <w:sz w:val="18"/>
                <w:szCs w:val="18"/>
              </w:rPr>
            </w:pPr>
          </w:p>
        </w:tc>
        <w:tc>
          <w:tcPr>
            <w:tcW w:w="1252" w:type="dxa"/>
            <w:vMerge w:val="restart"/>
            <w:tcBorders>
              <w:top w:val="single" w:color="auto" w:sz="4" w:space="0"/>
              <w:left w:val="nil"/>
              <w:bottom w:val="single" w:color="auto" w:sz="4" w:space="0"/>
              <w:right w:val="single" w:color="auto" w:sz="4" w:space="0"/>
            </w:tcBorders>
            <w:noWrap w:val="0"/>
            <w:vAlign w:val="center"/>
          </w:tcPr>
          <w:p>
            <w:pPr>
              <w:widowControl/>
              <w:numPr>
                <w:ins w:id="124" w:author="薛山:返回拟稿人" w:date="2019-07-16T17:15:00Z"/>
              </w:numP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1.《土地管理法》；</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2.《国务院关于深化改革严格土地管理的决定》（国发〔2004〕28号）</w:t>
            </w:r>
          </w:p>
        </w:tc>
        <w:tc>
          <w:tcPr>
            <w:tcW w:w="1572" w:type="dxa"/>
            <w:tcBorders>
              <w:top w:val="single" w:color="auto" w:sz="4" w:space="0"/>
              <w:left w:val="nil"/>
              <w:bottom w:val="single" w:color="auto" w:sz="4" w:space="0"/>
              <w:right w:val="single" w:color="auto" w:sz="4" w:space="0"/>
            </w:tcBorders>
            <w:noWrap w:val="0"/>
            <w:vAlign w:val="center"/>
          </w:tcPr>
          <w:p>
            <w:pPr>
              <w:numPr>
                <w:ins w:id="125" w:author="薛山:返回拟稿人" w:date="2019-07-16T17:15:00Z"/>
              </w:numP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拟征收土地现状调查结束后5个工作日内，在村公示栏公开。</w:t>
            </w:r>
          </w:p>
        </w:tc>
        <w:tc>
          <w:tcPr>
            <w:tcW w:w="1266" w:type="dxa"/>
            <w:vMerge w:val="restart"/>
            <w:tcBorders>
              <w:top w:val="single" w:color="auto" w:sz="4" w:space="0"/>
              <w:left w:val="nil"/>
              <w:bottom w:val="single" w:color="auto" w:sz="4" w:space="0"/>
              <w:right w:val="single" w:color="auto" w:sz="4" w:space="0"/>
            </w:tcBorders>
            <w:noWrap w:val="0"/>
            <w:vAlign w:val="center"/>
          </w:tcPr>
          <w:p>
            <w:pPr>
              <w:widowControl/>
              <w:numPr>
                <w:ins w:id="126" w:author="薛山:返回拟稿人" w:date=""/>
              </w:numPr>
              <w:spacing w:line="320" w:lineRule="exact"/>
              <w:jc w:val="left"/>
              <w:rPr>
                <w:rFonts w:hint="eastAsia" w:ascii="仿宋_GB2312" w:hAnsi="仿宋_GB2312" w:eastAsia="仿宋_GB2312" w:cs="仿宋_GB2312"/>
                <w:kern w:val="0"/>
                <w:sz w:val="18"/>
                <w:szCs w:val="18"/>
                <w:lang w:eastAsia="zh-CN"/>
              </w:rPr>
            </w:pPr>
            <w:r>
              <w:rPr>
                <w:rFonts w:hint="eastAsia" w:ascii="仿宋_GB2312" w:hAnsi="仿宋_GB2312" w:eastAsia="仿宋_GB2312"/>
                <w:sz w:val="18"/>
                <w:szCs w:val="18"/>
                <w:lang w:eastAsia="zh-CN"/>
              </w:rPr>
              <w:t>东风区建国镇政府</w:t>
            </w:r>
          </w:p>
        </w:tc>
        <w:tc>
          <w:tcPr>
            <w:tcW w:w="2505" w:type="dxa"/>
            <w:vMerge w:val="restart"/>
            <w:tcBorders>
              <w:top w:val="single" w:color="auto" w:sz="4" w:space="0"/>
              <w:left w:val="nil"/>
              <w:bottom w:val="single" w:color="auto" w:sz="4" w:space="0"/>
              <w:right w:val="single" w:color="auto" w:sz="4" w:space="0"/>
            </w:tcBorders>
            <w:noWrap w:val="0"/>
            <w:vAlign w:val="center"/>
          </w:tcPr>
          <w:p>
            <w:pPr>
              <w:widowControl/>
              <w:numPr>
                <w:ins w:id="127" w:author="薛山:返回拟稿人" w:date="2019-07-16T17:15:00Z"/>
              </w:numPr>
              <w:rPr>
                <w:rFonts w:ascii="仿宋_GB2312" w:hAnsi="仿宋_GB2312" w:eastAsia="仿宋_GB2312" w:cs="宋体"/>
                <w:kern w:val="0"/>
                <w:sz w:val="18"/>
                <w:szCs w:val="18"/>
              </w:rPr>
            </w:pPr>
            <w:r>
              <w:rPr>
                <w:rFonts w:hint="eastAsia" w:ascii="仿宋_GB2312" w:hAnsi="仿宋_GB2312" w:eastAsia="仿宋_GB2312" w:cs="宋体"/>
                <w:kern w:val="0"/>
                <w:sz w:val="18"/>
                <w:szCs w:val="18"/>
                <w:lang w:eastAsia="zh-CN"/>
              </w:rPr>
              <w:t>☑</w:t>
            </w:r>
            <w:r>
              <w:rPr>
                <w:rFonts w:hint="eastAsia" w:ascii="仿宋_GB2312" w:hAnsi="仿宋_GB2312" w:eastAsia="仿宋_GB2312" w:cs="宋体"/>
                <w:kern w:val="0"/>
                <w:sz w:val="18"/>
                <w:szCs w:val="18"/>
              </w:rPr>
              <w:t>社区/企事业单位/村公示栏</w:t>
            </w:r>
          </w:p>
          <w:p>
            <w:pPr>
              <w:widowControl/>
              <w:numPr>
                <w:ins w:id="128" w:author="薛山:返回拟稿人" w:date="2019-07-16T17:15:00Z"/>
              </w:numPr>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lang w:eastAsia="zh-CN"/>
              </w:rPr>
              <w:t>☑</w:t>
            </w:r>
            <w:r>
              <w:rPr>
                <w:rFonts w:hint="eastAsia" w:ascii="仿宋_GB2312" w:hAnsi="仿宋_GB2312" w:eastAsia="仿宋_GB2312" w:cs="宋体"/>
                <w:kern w:val="0"/>
                <w:sz w:val="18"/>
                <w:szCs w:val="18"/>
              </w:rPr>
              <w:t>政府网站    □征地信息公开平台</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 xml:space="preserve">□政府公报     □两微一端   </w:t>
            </w:r>
          </w:p>
          <w:p>
            <w:pPr>
              <w:widowControl/>
              <w:numPr>
                <w:ins w:id="129" w:author="薛山:返回拟稿人" w:date="2019-07-16T17:15:00Z"/>
              </w:numPr>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□发布会/听证会</w:t>
            </w:r>
          </w:p>
          <w:p>
            <w:pPr>
              <w:widowControl/>
              <w:numPr>
                <w:ins w:id="130" w:author="薛山:返回拟稿人" w:date="2019-07-16T17:15:00Z"/>
              </w:numPr>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□广播电视     □纸质媒体□公开查阅点 </w:t>
            </w:r>
          </w:p>
          <w:p>
            <w:pPr>
              <w:widowControl/>
              <w:numPr>
                <w:ins w:id="131" w:author="薛山:返回拟稿人" w:date="2019-07-16T17:15:00Z"/>
              </w:numPr>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□政务服务中心   </w:t>
            </w:r>
          </w:p>
          <w:p>
            <w:pPr>
              <w:widowControl/>
              <w:numPr>
                <w:ins w:id="132" w:author="薛山:返回拟稿人" w:date="2019-07-16T17:15:00Z"/>
              </w:numPr>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□便民服务站  □入户/现场  </w:t>
            </w:r>
          </w:p>
          <w:p>
            <w:pPr>
              <w:widowControl/>
              <w:numPr>
                <w:ins w:id="133" w:author="薛山:返回拟稿人" w:date="2019-07-16T17:15:00Z"/>
              </w:numPr>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□精准推送     □其他</w:t>
            </w:r>
          </w:p>
        </w:tc>
        <w:tc>
          <w:tcPr>
            <w:tcW w:w="606" w:type="dxa"/>
            <w:tcBorders>
              <w:top w:val="single" w:color="auto" w:sz="4" w:space="0"/>
              <w:left w:val="nil"/>
              <w:bottom w:val="single" w:color="auto" w:sz="4" w:space="0"/>
              <w:right w:val="single" w:color="auto" w:sz="4" w:space="0"/>
            </w:tcBorders>
            <w:noWrap w:val="0"/>
            <w:vAlign w:val="center"/>
          </w:tcPr>
          <w:p>
            <w:pPr>
              <w:widowControl/>
              <w:numPr>
                <w:ins w:id="134" w:author="薛山:返回拟稿人" w:date="2019-07-16T17:15:00Z"/>
              </w:numPr>
              <w:jc w:val="center"/>
              <w:rPr>
                <w:rFonts w:ascii="仿宋" w:hAnsi="仿宋" w:eastAsia="仿宋" w:cs="宋体"/>
                <w:kern w:val="0"/>
                <w:sz w:val="24"/>
              </w:rPr>
            </w:pPr>
          </w:p>
        </w:tc>
        <w:tc>
          <w:tcPr>
            <w:tcW w:w="691" w:type="dxa"/>
            <w:tcBorders>
              <w:top w:val="single" w:color="auto" w:sz="4" w:space="0"/>
              <w:left w:val="nil"/>
              <w:bottom w:val="single" w:color="auto" w:sz="4" w:space="0"/>
              <w:right w:val="single" w:color="auto" w:sz="4" w:space="0"/>
            </w:tcBorders>
            <w:noWrap w:val="0"/>
            <w:vAlign w:val="center"/>
          </w:tcPr>
          <w:p>
            <w:pPr>
              <w:numPr>
                <w:ins w:id="135" w:author="薛山:返回拟稿人" w:date="2019-07-16T17:15:00Z"/>
              </w:numPr>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√面向拟征收土地所在地的村集体成员</w:t>
            </w:r>
          </w:p>
        </w:tc>
        <w:tc>
          <w:tcPr>
            <w:tcW w:w="540" w:type="dxa"/>
            <w:vMerge w:val="restart"/>
            <w:tcBorders>
              <w:top w:val="single" w:color="auto" w:sz="4" w:space="0"/>
              <w:left w:val="nil"/>
              <w:bottom w:val="single" w:color="auto" w:sz="4" w:space="0"/>
              <w:right w:val="single" w:color="auto" w:sz="4" w:space="0"/>
            </w:tcBorders>
            <w:noWrap w:val="0"/>
            <w:vAlign w:val="center"/>
          </w:tcPr>
          <w:p>
            <w:pPr>
              <w:widowControl/>
              <w:numPr>
                <w:ins w:id="136" w:author="薛山:返回拟稿人" w:date="2019-07-16T17:15:00Z"/>
              </w:numPr>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w:t>
            </w:r>
          </w:p>
        </w:tc>
        <w:tc>
          <w:tcPr>
            <w:tcW w:w="540" w:type="dxa"/>
            <w:vMerge w:val="restart"/>
            <w:tcBorders>
              <w:top w:val="single" w:color="auto" w:sz="4" w:space="0"/>
              <w:left w:val="nil"/>
              <w:bottom w:val="single" w:color="auto" w:sz="4" w:space="0"/>
              <w:right w:val="single" w:color="auto" w:sz="4" w:space="0"/>
            </w:tcBorders>
            <w:noWrap w:val="0"/>
            <w:vAlign w:val="center"/>
          </w:tcPr>
          <w:p>
            <w:pPr>
              <w:widowControl/>
              <w:numPr>
                <w:ins w:id="137" w:author="薛山:返回拟稿人" w:date="2019-07-16T17:15:00Z"/>
              </w:numPr>
              <w:jc w:val="center"/>
              <w:rPr>
                <w:rFonts w:ascii="仿宋_GB2312" w:hAnsi="仿宋_GB2312" w:eastAsia="仿宋_GB2312" w:cs="仿宋_GB2312"/>
                <w:kern w:val="0"/>
                <w:sz w:val="24"/>
              </w:rPr>
            </w:pPr>
          </w:p>
        </w:tc>
        <w:tc>
          <w:tcPr>
            <w:tcW w:w="360" w:type="dxa"/>
            <w:vMerge w:val="restart"/>
            <w:tcBorders>
              <w:top w:val="single" w:color="auto" w:sz="4" w:space="0"/>
              <w:left w:val="nil"/>
              <w:bottom w:val="single" w:color="auto" w:sz="4" w:space="0"/>
              <w:right w:val="single" w:color="auto" w:sz="4" w:space="0"/>
            </w:tcBorders>
            <w:noWrap w:val="0"/>
            <w:vAlign w:val="center"/>
          </w:tcPr>
          <w:p>
            <w:pPr>
              <w:widowControl/>
              <w:numPr>
                <w:ins w:id="138" w:author="薛山:返回拟稿人" w:date="2019-07-16T17:15:00Z"/>
              </w:numPr>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w:t>
            </w:r>
          </w:p>
        </w:tc>
        <w:tc>
          <w:tcPr>
            <w:tcW w:w="450" w:type="dxa"/>
            <w:vMerge w:val="restart"/>
            <w:tcBorders>
              <w:top w:val="nil"/>
              <w:left w:val="nil"/>
              <w:bottom w:val="single" w:color="auto" w:sz="4" w:space="0"/>
              <w:right w:val="single" w:color="auto" w:sz="4" w:space="0"/>
            </w:tcBorders>
            <w:noWrap w:val="0"/>
            <w:vAlign w:val="center"/>
          </w:tcPr>
          <w:p>
            <w:pPr>
              <w:widowControl/>
              <w:numPr>
                <w:ins w:id="139" w:author="薛山:返回拟稿人" w:date="2019-07-16T17:15:00Z"/>
              </w:numPr>
              <w:jc w:val="center"/>
              <w:rPr>
                <w:rFonts w:ascii="仿宋" w:hAnsi="仿宋" w:eastAsia="仿宋" w:cs="宋体"/>
                <w:kern w:val="0"/>
                <w:sz w:val="24"/>
              </w:rPr>
            </w:pPr>
            <w:r>
              <w:rPr>
                <w:rFonts w:hint="eastAsia" w:ascii="仿宋_GB2312" w:hAnsi="仿宋_GB2312" w:eastAsia="仿宋_GB2312" w:cs="仿宋_GB2312"/>
                <w:kern w:val="0"/>
                <w:sz w:val="24"/>
              </w:rPr>
              <w:t>√</w:t>
            </w:r>
          </w:p>
        </w:tc>
      </w:tr>
      <w:tr>
        <w:tblPrEx>
          <w:tblCellMar>
            <w:top w:w="0" w:type="dxa"/>
            <w:left w:w="108" w:type="dxa"/>
            <w:bottom w:w="0" w:type="dxa"/>
            <w:right w:w="108" w:type="dxa"/>
          </w:tblCellMar>
        </w:tblPrEx>
        <w:trPr>
          <w:trHeight w:val="1857" w:hRule="atLeast"/>
          <w:jc w:val="center"/>
        </w:trPr>
        <w:tc>
          <w:tcPr>
            <w:tcW w:w="48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140" w:author="薛山:返回拟稿人" w:date="2019-07-16T17:15:00Z"/>
              </w:numPr>
              <w:jc w:val="left"/>
              <w:rPr>
                <w:rFonts w:ascii="仿宋_GB2312" w:hAnsi="仿宋_GB2312" w:eastAsia="仿宋_GB2312" w:cs="仿宋_GB2312"/>
                <w:kern w:val="0"/>
                <w:sz w:val="20"/>
                <w:szCs w:val="20"/>
              </w:rPr>
            </w:pPr>
          </w:p>
        </w:tc>
        <w:tc>
          <w:tcPr>
            <w:tcW w:w="68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141" w:author="薛山:返回拟稿人" w:date="2019-07-16T17:15:00Z"/>
              </w:numPr>
              <w:jc w:val="left"/>
              <w:rPr>
                <w:rFonts w:ascii="仿宋_GB2312" w:hAnsi="仿宋_GB2312" w:eastAsia="仿宋_GB2312" w:cs="仿宋_GB2312"/>
                <w:kern w:val="0"/>
                <w:sz w:val="20"/>
                <w:szCs w:val="20"/>
              </w:rPr>
            </w:pPr>
          </w:p>
        </w:tc>
        <w:tc>
          <w:tcPr>
            <w:tcW w:w="706" w:type="dxa"/>
            <w:vMerge w:val="continue"/>
            <w:tcBorders>
              <w:top w:val="single" w:color="auto" w:sz="4" w:space="0"/>
              <w:left w:val="nil"/>
              <w:bottom w:val="single" w:color="auto" w:sz="4" w:space="0"/>
              <w:right w:val="single" w:color="auto" w:sz="4" w:space="0"/>
            </w:tcBorders>
            <w:noWrap w:val="0"/>
            <w:vAlign w:val="center"/>
          </w:tcPr>
          <w:p>
            <w:pPr>
              <w:widowControl/>
              <w:numPr>
                <w:ins w:id="142" w:author="薛山:返回拟稿人" w:date="2019-07-16T17:15:00Z"/>
              </w:numPr>
              <w:jc w:val="left"/>
              <w:rPr>
                <w:rFonts w:ascii="仿宋_GB2312" w:hAnsi="仿宋_GB2312" w:eastAsia="仿宋_GB2312" w:cs="仿宋_GB2312"/>
                <w:kern w:val="0"/>
                <w:sz w:val="20"/>
                <w:szCs w:val="20"/>
              </w:rPr>
            </w:pPr>
          </w:p>
        </w:tc>
        <w:tc>
          <w:tcPr>
            <w:tcW w:w="3580" w:type="dxa"/>
            <w:vMerge w:val="continue"/>
            <w:tcBorders>
              <w:top w:val="single" w:color="auto" w:sz="4" w:space="0"/>
              <w:left w:val="nil"/>
              <w:bottom w:val="single" w:color="auto" w:sz="4" w:space="0"/>
              <w:right w:val="single" w:color="auto" w:sz="4" w:space="0"/>
            </w:tcBorders>
            <w:noWrap w:val="0"/>
            <w:vAlign w:val="center"/>
          </w:tcPr>
          <w:p>
            <w:pPr>
              <w:widowControl/>
              <w:numPr>
                <w:ins w:id="143" w:author="薛山:返回拟稿人" w:date="2019-07-16T17:15:00Z"/>
              </w:numPr>
              <w:jc w:val="left"/>
              <w:rPr>
                <w:rFonts w:ascii="仿宋_GB2312" w:hAnsi="仿宋_GB2312" w:eastAsia="仿宋_GB2312" w:cs="仿宋_GB2312"/>
                <w:kern w:val="0"/>
                <w:sz w:val="18"/>
                <w:szCs w:val="18"/>
              </w:rPr>
            </w:pPr>
          </w:p>
        </w:tc>
        <w:tc>
          <w:tcPr>
            <w:tcW w:w="1252" w:type="dxa"/>
            <w:vMerge w:val="continue"/>
            <w:tcBorders>
              <w:top w:val="single" w:color="auto" w:sz="4" w:space="0"/>
              <w:left w:val="nil"/>
              <w:bottom w:val="single" w:color="auto" w:sz="4" w:space="0"/>
              <w:right w:val="single" w:color="auto" w:sz="4" w:space="0"/>
            </w:tcBorders>
            <w:noWrap w:val="0"/>
            <w:vAlign w:val="center"/>
          </w:tcPr>
          <w:p>
            <w:pPr>
              <w:widowControl/>
              <w:numPr>
                <w:ins w:id="144" w:author="薛山:返回拟稿人" w:date="2019-07-16T17:15:00Z"/>
              </w:numPr>
              <w:jc w:val="left"/>
              <w:rPr>
                <w:rFonts w:ascii="仿宋_GB2312" w:hAnsi="仿宋_GB2312" w:eastAsia="仿宋_GB2312" w:cs="仿宋_GB2312"/>
                <w:kern w:val="0"/>
                <w:sz w:val="18"/>
                <w:szCs w:val="18"/>
              </w:rPr>
            </w:pPr>
          </w:p>
        </w:tc>
        <w:tc>
          <w:tcPr>
            <w:tcW w:w="1572" w:type="dxa"/>
            <w:tcBorders>
              <w:top w:val="single" w:color="auto" w:sz="4" w:space="0"/>
              <w:left w:val="nil"/>
              <w:bottom w:val="single" w:color="auto" w:sz="4" w:space="0"/>
              <w:right w:val="single" w:color="auto" w:sz="4" w:space="0"/>
            </w:tcBorders>
            <w:noWrap w:val="0"/>
            <w:vAlign w:val="center"/>
          </w:tcPr>
          <w:p>
            <w:pPr>
              <w:numPr>
                <w:ins w:id="145" w:author="薛山:返回拟稿人" w:date="2019-07-16T17:15:00Z"/>
              </w:numP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收到征地批准文件之日起10个工作日内，在政府网站、征地信息公开平台公开。</w:t>
            </w:r>
          </w:p>
        </w:tc>
        <w:tc>
          <w:tcPr>
            <w:tcW w:w="1266" w:type="dxa"/>
            <w:vMerge w:val="continue"/>
            <w:tcBorders>
              <w:top w:val="single" w:color="auto" w:sz="4" w:space="0"/>
              <w:left w:val="nil"/>
              <w:bottom w:val="single" w:color="auto" w:sz="4" w:space="0"/>
              <w:right w:val="single" w:color="auto" w:sz="4" w:space="0"/>
            </w:tcBorders>
            <w:noWrap w:val="0"/>
            <w:vAlign w:val="center"/>
          </w:tcPr>
          <w:p>
            <w:pPr>
              <w:widowControl/>
              <w:numPr>
                <w:ins w:id="146" w:author="薛山:返回拟稿人" w:date="2019-07-16T17:15:00Z"/>
              </w:numPr>
              <w:jc w:val="left"/>
              <w:rPr>
                <w:rFonts w:ascii="仿宋_GB2312" w:hAnsi="仿宋_GB2312" w:eastAsia="仿宋_GB2312" w:cs="仿宋_GB2312"/>
                <w:kern w:val="0"/>
                <w:sz w:val="18"/>
                <w:szCs w:val="18"/>
              </w:rPr>
            </w:pPr>
          </w:p>
        </w:tc>
        <w:tc>
          <w:tcPr>
            <w:tcW w:w="2505" w:type="dxa"/>
            <w:vMerge w:val="continue"/>
            <w:tcBorders>
              <w:top w:val="single" w:color="auto" w:sz="4" w:space="0"/>
              <w:left w:val="nil"/>
              <w:bottom w:val="single" w:color="auto" w:sz="4" w:space="0"/>
              <w:right w:val="single" w:color="auto" w:sz="4" w:space="0"/>
            </w:tcBorders>
            <w:noWrap w:val="0"/>
            <w:vAlign w:val="center"/>
          </w:tcPr>
          <w:p>
            <w:pPr>
              <w:widowControl/>
              <w:numPr>
                <w:ins w:id="147" w:author="薛山:返回拟稿人" w:date="2019-07-16T17:15:00Z"/>
              </w:numPr>
              <w:jc w:val="left"/>
              <w:rPr>
                <w:rFonts w:ascii="仿宋_GB2312" w:hAnsi="仿宋_GB2312" w:eastAsia="仿宋_GB2312" w:cs="宋体"/>
                <w:kern w:val="0"/>
                <w:sz w:val="18"/>
                <w:szCs w:val="18"/>
              </w:rPr>
            </w:pPr>
          </w:p>
        </w:tc>
        <w:tc>
          <w:tcPr>
            <w:tcW w:w="606" w:type="dxa"/>
            <w:tcBorders>
              <w:top w:val="single" w:color="auto" w:sz="4" w:space="0"/>
              <w:left w:val="nil"/>
              <w:bottom w:val="single" w:color="auto" w:sz="4" w:space="0"/>
              <w:right w:val="single" w:color="auto" w:sz="4" w:space="0"/>
            </w:tcBorders>
            <w:noWrap w:val="0"/>
            <w:vAlign w:val="center"/>
          </w:tcPr>
          <w:p>
            <w:pPr>
              <w:widowControl/>
              <w:numPr>
                <w:ins w:id="148" w:author="薛山:返回拟稿人" w:date="2019-07-16T17:15:00Z"/>
              </w:numPr>
              <w:jc w:val="center"/>
              <w:rPr>
                <w:rFonts w:ascii="仿宋" w:hAnsi="仿宋" w:eastAsia="仿宋" w:cs="宋体"/>
                <w:kern w:val="0"/>
                <w:sz w:val="24"/>
              </w:rPr>
            </w:pPr>
            <w:r>
              <w:rPr>
                <w:rFonts w:hint="eastAsia" w:ascii="仿宋_GB2312" w:hAnsi="仿宋_GB2312" w:eastAsia="仿宋_GB2312" w:cs="仿宋_GB2312"/>
                <w:kern w:val="0"/>
                <w:sz w:val="24"/>
              </w:rPr>
              <w:t>√</w:t>
            </w:r>
          </w:p>
        </w:tc>
        <w:tc>
          <w:tcPr>
            <w:tcW w:w="691" w:type="dxa"/>
            <w:tcBorders>
              <w:top w:val="single" w:color="auto" w:sz="4" w:space="0"/>
              <w:left w:val="nil"/>
              <w:bottom w:val="single" w:color="auto" w:sz="4" w:space="0"/>
              <w:right w:val="single" w:color="auto" w:sz="4" w:space="0"/>
            </w:tcBorders>
            <w:noWrap w:val="0"/>
            <w:vAlign w:val="center"/>
          </w:tcPr>
          <w:p>
            <w:pPr>
              <w:numPr>
                <w:ins w:id="149" w:author="薛山:返回拟稿人" w:date="2019-07-16T17:15:00Z"/>
              </w:numPr>
              <w:jc w:val="center"/>
              <w:rPr>
                <w:rFonts w:ascii="仿宋_GB2312" w:hAnsi="仿宋_GB2312" w:eastAsia="仿宋_GB2312" w:cs="仿宋_GB2312"/>
                <w:kern w:val="0"/>
                <w:sz w:val="18"/>
                <w:szCs w:val="18"/>
              </w:rPr>
            </w:pPr>
          </w:p>
        </w:tc>
        <w:tc>
          <w:tcPr>
            <w:tcW w:w="540" w:type="dxa"/>
            <w:vMerge w:val="continue"/>
            <w:tcBorders>
              <w:top w:val="single" w:color="auto" w:sz="4" w:space="0"/>
              <w:left w:val="nil"/>
              <w:bottom w:val="single" w:color="auto" w:sz="4" w:space="0"/>
              <w:right w:val="single" w:color="auto" w:sz="4" w:space="0"/>
            </w:tcBorders>
            <w:noWrap w:val="0"/>
            <w:vAlign w:val="center"/>
          </w:tcPr>
          <w:p>
            <w:pPr>
              <w:widowControl/>
              <w:numPr>
                <w:ins w:id="150" w:author="薛山:返回拟稿人" w:date="2019-07-16T17:15:00Z"/>
              </w:numPr>
              <w:jc w:val="left"/>
              <w:rPr>
                <w:rFonts w:ascii="仿宋_GB2312" w:hAnsi="仿宋_GB2312" w:eastAsia="仿宋_GB2312" w:cs="仿宋_GB2312"/>
                <w:kern w:val="0"/>
                <w:sz w:val="24"/>
              </w:rPr>
            </w:pPr>
          </w:p>
        </w:tc>
        <w:tc>
          <w:tcPr>
            <w:tcW w:w="540" w:type="dxa"/>
            <w:vMerge w:val="continue"/>
            <w:tcBorders>
              <w:top w:val="single" w:color="auto" w:sz="4" w:space="0"/>
              <w:left w:val="nil"/>
              <w:bottom w:val="single" w:color="auto" w:sz="4" w:space="0"/>
              <w:right w:val="single" w:color="auto" w:sz="4" w:space="0"/>
            </w:tcBorders>
            <w:noWrap w:val="0"/>
            <w:vAlign w:val="center"/>
          </w:tcPr>
          <w:p>
            <w:pPr>
              <w:widowControl/>
              <w:numPr>
                <w:ins w:id="151" w:author="薛山:返回拟稿人" w:date="2019-07-16T17:15:00Z"/>
              </w:numPr>
              <w:jc w:val="left"/>
              <w:rPr>
                <w:rFonts w:ascii="仿宋_GB2312" w:hAnsi="仿宋_GB2312" w:eastAsia="仿宋_GB2312" w:cs="仿宋_GB2312"/>
                <w:kern w:val="0"/>
                <w:sz w:val="24"/>
              </w:rPr>
            </w:pPr>
          </w:p>
        </w:tc>
        <w:tc>
          <w:tcPr>
            <w:tcW w:w="360" w:type="dxa"/>
            <w:vMerge w:val="continue"/>
            <w:tcBorders>
              <w:top w:val="single" w:color="auto" w:sz="4" w:space="0"/>
              <w:left w:val="nil"/>
              <w:bottom w:val="single" w:color="auto" w:sz="4" w:space="0"/>
              <w:right w:val="single" w:color="auto" w:sz="4" w:space="0"/>
            </w:tcBorders>
            <w:noWrap w:val="0"/>
            <w:vAlign w:val="center"/>
          </w:tcPr>
          <w:p>
            <w:pPr>
              <w:widowControl/>
              <w:numPr>
                <w:ins w:id="152" w:author="薛山:返回拟稿人" w:date="2019-07-16T17:15:00Z"/>
              </w:numPr>
              <w:jc w:val="left"/>
              <w:rPr>
                <w:rFonts w:ascii="仿宋_GB2312" w:hAnsi="仿宋_GB2312" w:eastAsia="仿宋_GB2312" w:cs="仿宋_GB2312"/>
                <w:kern w:val="0"/>
                <w:sz w:val="24"/>
              </w:rPr>
            </w:pPr>
          </w:p>
        </w:tc>
        <w:tc>
          <w:tcPr>
            <w:tcW w:w="450" w:type="dxa"/>
            <w:vMerge w:val="continue"/>
            <w:tcBorders>
              <w:top w:val="nil"/>
              <w:left w:val="nil"/>
              <w:bottom w:val="single" w:color="auto" w:sz="4" w:space="0"/>
              <w:right w:val="single" w:color="auto" w:sz="4" w:space="0"/>
            </w:tcBorders>
            <w:noWrap w:val="0"/>
            <w:vAlign w:val="center"/>
          </w:tcPr>
          <w:p>
            <w:pPr>
              <w:widowControl/>
              <w:numPr>
                <w:ins w:id="153" w:author="薛山:返回拟稿人" w:date="2019-07-16T17:15:00Z"/>
              </w:numPr>
              <w:jc w:val="left"/>
              <w:rPr>
                <w:rFonts w:ascii="仿宋" w:hAnsi="仿宋" w:eastAsia="仿宋" w:cs="宋体"/>
                <w:kern w:val="0"/>
                <w:sz w:val="24"/>
              </w:rPr>
            </w:pPr>
          </w:p>
        </w:tc>
      </w:tr>
      <w:tr>
        <w:tblPrEx>
          <w:tblCellMar>
            <w:top w:w="0" w:type="dxa"/>
            <w:left w:w="108" w:type="dxa"/>
            <w:bottom w:w="0" w:type="dxa"/>
            <w:right w:w="108" w:type="dxa"/>
          </w:tblCellMar>
        </w:tblPrEx>
        <w:trPr>
          <w:trHeight w:val="1707" w:hRule="atLeast"/>
          <w:jc w:val="center"/>
        </w:trPr>
        <w:tc>
          <w:tcPr>
            <w:tcW w:w="48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154" w:author="薛山:返回拟稿人" w:date="2019-07-16T17:15:00Z"/>
              </w:numPr>
              <w:jc w:val="left"/>
              <w:rPr>
                <w:rFonts w:hint="default" w:ascii="华文仿宋" w:hAnsi="华文仿宋" w:eastAsia="华文仿宋" w:cs="宋体"/>
                <w:kern w:val="0"/>
                <w:sz w:val="20"/>
                <w:szCs w:val="20"/>
                <w:lang w:val="en-US"/>
              </w:rPr>
            </w:pPr>
          </w:p>
        </w:tc>
        <w:tc>
          <w:tcPr>
            <w:tcW w:w="68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155" w:author="薛山:返回拟稿人" w:date="2019-07-16T17:15:00Z"/>
              </w:numPr>
              <w:jc w:val="left"/>
              <w:rPr>
                <w:rFonts w:hint="default" w:ascii="仿宋_GB2312" w:hAnsi="仿宋_GB2312" w:eastAsia="仿宋_GB2312" w:cs="仿宋_GB2312"/>
                <w:kern w:val="0"/>
                <w:sz w:val="20"/>
                <w:szCs w:val="20"/>
                <w:lang w:val="en-US"/>
              </w:rPr>
            </w:pPr>
          </w:p>
        </w:tc>
        <w:tc>
          <w:tcPr>
            <w:tcW w:w="706" w:type="dxa"/>
            <w:vMerge w:val="continue"/>
            <w:tcBorders>
              <w:top w:val="single" w:color="auto" w:sz="4" w:space="0"/>
              <w:left w:val="nil"/>
              <w:bottom w:val="single" w:color="auto" w:sz="4" w:space="0"/>
              <w:right w:val="single" w:color="auto" w:sz="4" w:space="0"/>
            </w:tcBorders>
            <w:noWrap w:val="0"/>
            <w:vAlign w:val="center"/>
          </w:tcPr>
          <w:p>
            <w:pPr>
              <w:widowControl/>
              <w:numPr>
                <w:ins w:id="156" w:author="薛山:返回拟稿人" w:date="2019-07-16T17:15:00Z"/>
              </w:numPr>
              <w:jc w:val="left"/>
              <w:rPr>
                <w:rFonts w:hint="default" w:ascii="仿宋_GB2312" w:hAnsi="仿宋_GB2312" w:eastAsia="仿宋_GB2312" w:cs="仿宋_GB2312"/>
                <w:kern w:val="0"/>
                <w:sz w:val="20"/>
                <w:szCs w:val="20"/>
                <w:lang w:val="en-US"/>
              </w:rPr>
            </w:pPr>
          </w:p>
        </w:tc>
        <w:tc>
          <w:tcPr>
            <w:tcW w:w="3580" w:type="dxa"/>
            <w:vMerge w:val="continue"/>
            <w:tcBorders>
              <w:top w:val="single" w:color="auto" w:sz="4" w:space="0"/>
              <w:left w:val="nil"/>
              <w:bottom w:val="single" w:color="auto" w:sz="4" w:space="0"/>
              <w:right w:val="single" w:color="auto" w:sz="4" w:space="0"/>
            </w:tcBorders>
            <w:noWrap w:val="0"/>
            <w:vAlign w:val="center"/>
          </w:tcPr>
          <w:p>
            <w:pPr>
              <w:widowControl/>
              <w:numPr>
                <w:ins w:id="157" w:author="薛山:返回拟稿人" w:date="2019-07-16T17:15:00Z"/>
              </w:numPr>
              <w:jc w:val="left"/>
              <w:rPr>
                <w:rFonts w:hint="default" w:ascii="仿宋_GB2312" w:hAnsi="仿宋_GB2312" w:eastAsia="仿宋_GB2312" w:cs="仿宋_GB2312"/>
                <w:kern w:val="0"/>
                <w:sz w:val="18"/>
                <w:szCs w:val="18"/>
                <w:lang w:val="en-US"/>
              </w:rPr>
            </w:pPr>
          </w:p>
        </w:tc>
        <w:tc>
          <w:tcPr>
            <w:tcW w:w="1252" w:type="dxa"/>
            <w:vMerge w:val="continue"/>
            <w:tcBorders>
              <w:top w:val="single" w:color="auto" w:sz="4" w:space="0"/>
              <w:left w:val="nil"/>
              <w:bottom w:val="single" w:color="auto" w:sz="4" w:space="0"/>
              <w:right w:val="single" w:color="auto" w:sz="4" w:space="0"/>
            </w:tcBorders>
            <w:noWrap w:val="0"/>
            <w:vAlign w:val="center"/>
          </w:tcPr>
          <w:p>
            <w:pPr>
              <w:widowControl/>
              <w:numPr>
                <w:ins w:id="158" w:author="薛山:返回拟稿人" w:date="2019-07-16T17:15:00Z"/>
              </w:numPr>
              <w:jc w:val="left"/>
              <w:rPr>
                <w:rFonts w:hint="default" w:ascii="仿宋_GB2312" w:hAnsi="仿宋_GB2312" w:eastAsia="仿宋_GB2312" w:cs="仿宋_GB2312"/>
                <w:kern w:val="0"/>
                <w:sz w:val="18"/>
                <w:szCs w:val="18"/>
                <w:lang w:val="en-US"/>
              </w:rPr>
            </w:pPr>
          </w:p>
        </w:tc>
        <w:tc>
          <w:tcPr>
            <w:tcW w:w="1572" w:type="dxa"/>
            <w:tcBorders>
              <w:top w:val="single" w:color="auto" w:sz="4" w:space="0"/>
              <w:left w:val="nil"/>
              <w:bottom w:val="single" w:color="auto" w:sz="4" w:space="0"/>
              <w:right w:val="single" w:color="auto" w:sz="4" w:space="0"/>
            </w:tcBorders>
            <w:noWrap w:val="0"/>
            <w:vAlign w:val="center"/>
          </w:tcPr>
          <w:p>
            <w:pPr>
              <w:numPr>
                <w:ins w:id="159" w:author="薛山:返回拟稿人" w:date="2019-07-16T17:15:00Z"/>
              </w:numPr>
              <w:rPr>
                <w:rFonts w:hint="default" w:ascii="仿宋_GB2312" w:hAnsi="仿宋_GB2312" w:eastAsia="仿宋_GB2312" w:cs="仿宋_GB2312"/>
                <w:kern w:val="0"/>
                <w:sz w:val="18"/>
                <w:szCs w:val="18"/>
                <w:lang w:val="en-US"/>
              </w:rPr>
            </w:pPr>
            <w:r>
              <w:rPr>
                <w:rFonts w:hint="default" w:ascii="仿宋_GB2312" w:hAnsi="仿宋_GB2312" w:eastAsia="仿宋_GB2312" w:cs="仿宋_GB2312"/>
                <w:kern w:val="0"/>
                <w:sz w:val="18"/>
                <w:szCs w:val="18"/>
                <w:lang w:val="en-US"/>
              </w:rPr>
              <w:t>收到征地批准文件之日起10个工作日内，在政府网站、征地信息公开平台公开。</w:t>
            </w:r>
          </w:p>
        </w:tc>
        <w:tc>
          <w:tcPr>
            <w:tcW w:w="1266" w:type="dxa"/>
            <w:vMerge w:val="continue"/>
            <w:tcBorders>
              <w:top w:val="single" w:color="auto" w:sz="4" w:space="0"/>
              <w:left w:val="nil"/>
              <w:bottom w:val="single" w:color="auto" w:sz="4" w:space="0"/>
              <w:right w:val="single" w:color="auto" w:sz="4" w:space="0"/>
            </w:tcBorders>
            <w:noWrap w:val="0"/>
            <w:vAlign w:val="center"/>
          </w:tcPr>
          <w:p>
            <w:pPr>
              <w:widowControl/>
              <w:numPr>
                <w:ins w:id="160" w:author="薛山:返回拟稿人" w:date="2019-07-16T17:15:00Z"/>
              </w:numPr>
              <w:jc w:val="left"/>
              <w:rPr>
                <w:rFonts w:hint="default" w:ascii="仿宋_GB2312" w:hAnsi="仿宋_GB2312" w:eastAsia="仿宋_GB2312" w:cs="仿宋_GB2312"/>
                <w:kern w:val="0"/>
                <w:sz w:val="18"/>
                <w:szCs w:val="18"/>
                <w:lang w:val="en-US"/>
              </w:rPr>
            </w:pPr>
          </w:p>
        </w:tc>
        <w:tc>
          <w:tcPr>
            <w:tcW w:w="2505" w:type="dxa"/>
            <w:vMerge w:val="continue"/>
            <w:tcBorders>
              <w:top w:val="single" w:color="auto" w:sz="4" w:space="0"/>
              <w:left w:val="nil"/>
              <w:bottom w:val="single" w:color="auto" w:sz="4" w:space="0"/>
              <w:right w:val="single" w:color="auto" w:sz="4" w:space="0"/>
            </w:tcBorders>
            <w:noWrap w:val="0"/>
            <w:vAlign w:val="center"/>
          </w:tcPr>
          <w:p>
            <w:pPr>
              <w:widowControl/>
              <w:numPr>
                <w:ins w:id="161" w:author="薛山:返回拟稿人" w:date="2019-07-16T17:15:00Z"/>
              </w:numPr>
              <w:jc w:val="left"/>
              <w:rPr>
                <w:rFonts w:hint="default" w:ascii="仿宋_GB2312" w:hAnsi="仿宋_GB2312" w:eastAsia="仿宋_GB2312" w:cs="宋体"/>
                <w:kern w:val="0"/>
                <w:sz w:val="18"/>
                <w:szCs w:val="18"/>
                <w:lang w:val="en-US"/>
              </w:rPr>
            </w:pPr>
          </w:p>
        </w:tc>
        <w:tc>
          <w:tcPr>
            <w:tcW w:w="606" w:type="dxa"/>
            <w:tcBorders>
              <w:top w:val="single" w:color="auto" w:sz="4" w:space="0"/>
              <w:left w:val="nil"/>
              <w:bottom w:val="single" w:color="auto" w:sz="4" w:space="0"/>
              <w:right w:val="single" w:color="auto" w:sz="4" w:space="0"/>
            </w:tcBorders>
            <w:noWrap w:val="0"/>
            <w:vAlign w:val="center"/>
          </w:tcPr>
          <w:p>
            <w:pPr>
              <w:widowControl/>
              <w:numPr>
                <w:ins w:id="162" w:author="薛山:返回拟稿人" w:date="2019-07-16T17:15:00Z"/>
              </w:numPr>
              <w:jc w:val="center"/>
              <w:rPr>
                <w:rFonts w:hint="default" w:ascii="仿宋" w:hAnsi="仿宋" w:eastAsia="仿宋" w:cs="宋体"/>
                <w:kern w:val="0"/>
                <w:sz w:val="24"/>
                <w:lang w:val="en-US"/>
              </w:rPr>
            </w:pPr>
          </w:p>
        </w:tc>
        <w:tc>
          <w:tcPr>
            <w:tcW w:w="691" w:type="dxa"/>
            <w:tcBorders>
              <w:top w:val="single" w:color="auto" w:sz="4" w:space="0"/>
              <w:left w:val="nil"/>
              <w:bottom w:val="single" w:color="auto" w:sz="4" w:space="0"/>
              <w:right w:val="single" w:color="auto" w:sz="4" w:space="0"/>
            </w:tcBorders>
            <w:noWrap w:val="0"/>
            <w:vAlign w:val="center"/>
          </w:tcPr>
          <w:p>
            <w:pPr>
              <w:widowControl/>
              <w:numPr>
                <w:ins w:id="163" w:author="薛山:返回拟稿人" w:date="2019-07-16T17:15:00Z"/>
              </w:numPr>
              <w:rPr>
                <w:rFonts w:ascii="仿宋_GB2312" w:hAnsi="仿宋_GB2312" w:eastAsia="仿宋_GB2312" w:cs="仿宋_GB2312"/>
                <w:kern w:val="0"/>
                <w:sz w:val="18"/>
                <w:szCs w:val="18"/>
              </w:rPr>
            </w:pPr>
          </w:p>
          <w:p>
            <w:pPr>
              <w:widowControl/>
              <w:numPr>
                <w:ins w:id="164" w:author="薛山:返回拟稿人" w:date="2019-07-16T17:15:00Z"/>
              </w:numPr>
              <w:rPr>
                <w:rFonts w:hint="eastAsia" w:ascii="仿宋_GB2312" w:hAnsi="仿宋_GB2312" w:eastAsia="仿宋_GB2312" w:cs="仿宋_GB2312"/>
                <w:kern w:val="0"/>
                <w:sz w:val="18"/>
                <w:szCs w:val="18"/>
              </w:rPr>
            </w:pPr>
          </w:p>
          <w:p>
            <w:pPr>
              <w:widowControl/>
              <w:numPr>
                <w:ins w:id="165" w:author="薛山:返回拟稿人" w:date="2019-07-16T17:15:00Z"/>
              </w:numPr>
              <w:rPr>
                <w:rFonts w:hint="eastAsia" w:ascii="仿宋_GB2312" w:hAnsi="仿宋_GB2312" w:eastAsia="仿宋_GB2312" w:cs="仿宋_GB2312"/>
                <w:kern w:val="0"/>
                <w:sz w:val="18"/>
                <w:szCs w:val="18"/>
              </w:rPr>
            </w:pPr>
          </w:p>
          <w:p>
            <w:pPr>
              <w:widowControl/>
              <w:numPr>
                <w:ins w:id="166" w:author="薛山:返回拟稿人" w:date="2019-07-16T17:15:00Z"/>
              </w:numPr>
              <w:rPr>
                <w:rFonts w:hint="eastAsia" w:ascii="仿宋_GB2312" w:hAnsi="仿宋_GB2312" w:eastAsia="仿宋_GB2312" w:cs="仿宋_GB2312"/>
                <w:kern w:val="0"/>
                <w:sz w:val="18"/>
                <w:szCs w:val="18"/>
              </w:rPr>
            </w:pPr>
          </w:p>
          <w:p>
            <w:pPr>
              <w:widowControl/>
              <w:numPr>
                <w:ins w:id="167" w:author="薛山:返回拟稿人" w:date="2019-07-16T17:15:00Z"/>
              </w:numPr>
              <w:rPr>
                <w:rFonts w:hint="eastAsia" w:ascii="仿宋_GB2312" w:hAnsi="仿宋_GB2312" w:eastAsia="仿宋_GB2312" w:cs="仿宋_GB2312"/>
                <w:kern w:val="0"/>
                <w:sz w:val="18"/>
                <w:szCs w:val="18"/>
              </w:rPr>
            </w:pPr>
          </w:p>
          <w:p>
            <w:pPr>
              <w:widowControl/>
              <w:numPr>
                <w:ins w:id="168" w:author="薛山:返回拟稿人" w:date="2019-07-16T17:15:00Z"/>
              </w:numPr>
              <w:rPr>
                <w:rFonts w:hint="default" w:ascii="仿宋_GB2312" w:hAnsi="仿宋_GB2312" w:eastAsia="仿宋_GB2312" w:cs="仿宋_GB2312"/>
                <w:kern w:val="0"/>
                <w:sz w:val="18"/>
                <w:szCs w:val="18"/>
                <w:lang w:val="en-US"/>
              </w:rPr>
            </w:pPr>
            <w:r>
              <w:rPr>
                <w:rFonts w:hint="eastAsia" w:ascii="仿宋_GB2312" w:hAnsi="仿宋_GB2312" w:eastAsia="仿宋_GB2312" w:cs="仿宋_GB2312"/>
                <w:kern w:val="0"/>
                <w:sz w:val="18"/>
                <w:szCs w:val="18"/>
              </w:rPr>
              <w:t>√拟征收土地所在地的村集体成员</w:t>
            </w:r>
          </w:p>
        </w:tc>
        <w:tc>
          <w:tcPr>
            <w:tcW w:w="540" w:type="dxa"/>
            <w:vMerge w:val="continue"/>
            <w:tcBorders>
              <w:top w:val="single" w:color="auto" w:sz="4" w:space="0"/>
              <w:left w:val="nil"/>
              <w:bottom w:val="single" w:color="auto" w:sz="4" w:space="0"/>
              <w:right w:val="single" w:color="auto" w:sz="4" w:space="0"/>
            </w:tcBorders>
            <w:noWrap w:val="0"/>
            <w:vAlign w:val="center"/>
          </w:tcPr>
          <w:p>
            <w:pPr>
              <w:widowControl/>
              <w:numPr>
                <w:ins w:id="169" w:author="薛山:返回拟稿人" w:date="2019-07-16T17:15:00Z"/>
              </w:numPr>
              <w:jc w:val="left"/>
              <w:rPr>
                <w:rFonts w:hint="default" w:ascii="仿宋" w:hAnsi="仿宋" w:eastAsia="仿宋" w:cs="宋体"/>
                <w:kern w:val="0"/>
                <w:sz w:val="24"/>
                <w:lang w:val="en-US"/>
              </w:rPr>
            </w:pPr>
          </w:p>
        </w:tc>
        <w:tc>
          <w:tcPr>
            <w:tcW w:w="540" w:type="dxa"/>
            <w:vMerge w:val="continue"/>
            <w:tcBorders>
              <w:top w:val="single" w:color="auto" w:sz="4" w:space="0"/>
              <w:left w:val="nil"/>
              <w:bottom w:val="single" w:color="auto" w:sz="4" w:space="0"/>
              <w:right w:val="single" w:color="auto" w:sz="4" w:space="0"/>
            </w:tcBorders>
            <w:noWrap w:val="0"/>
            <w:vAlign w:val="center"/>
          </w:tcPr>
          <w:p>
            <w:pPr>
              <w:widowControl/>
              <w:numPr>
                <w:ins w:id="170" w:author="薛山:返回拟稿人" w:date="2019-07-16T17:15:00Z"/>
              </w:numPr>
              <w:jc w:val="left"/>
              <w:rPr>
                <w:rFonts w:hint="default" w:ascii="仿宋" w:hAnsi="仿宋" w:eastAsia="仿宋" w:cs="宋体"/>
                <w:kern w:val="0"/>
                <w:sz w:val="24"/>
                <w:lang w:val="en-US"/>
              </w:rPr>
            </w:pPr>
          </w:p>
        </w:tc>
        <w:tc>
          <w:tcPr>
            <w:tcW w:w="360" w:type="dxa"/>
            <w:vMerge w:val="continue"/>
            <w:tcBorders>
              <w:top w:val="single" w:color="auto" w:sz="4" w:space="0"/>
              <w:left w:val="nil"/>
              <w:bottom w:val="single" w:color="auto" w:sz="4" w:space="0"/>
              <w:right w:val="single" w:color="auto" w:sz="4" w:space="0"/>
            </w:tcBorders>
            <w:noWrap w:val="0"/>
            <w:vAlign w:val="center"/>
          </w:tcPr>
          <w:p>
            <w:pPr>
              <w:widowControl/>
              <w:numPr>
                <w:ins w:id="171" w:author="薛山:返回拟稿人" w:date="2019-07-16T17:15:00Z"/>
              </w:numPr>
              <w:jc w:val="left"/>
              <w:rPr>
                <w:rFonts w:hint="default" w:ascii="仿宋" w:hAnsi="仿宋" w:eastAsia="仿宋" w:cs="宋体"/>
                <w:kern w:val="0"/>
                <w:sz w:val="24"/>
                <w:lang w:val="en-US"/>
              </w:rPr>
            </w:pPr>
          </w:p>
        </w:tc>
        <w:tc>
          <w:tcPr>
            <w:tcW w:w="450" w:type="dxa"/>
            <w:vMerge w:val="continue"/>
            <w:tcBorders>
              <w:top w:val="single" w:color="auto" w:sz="4" w:space="0"/>
              <w:left w:val="nil"/>
              <w:bottom w:val="single" w:color="auto" w:sz="4" w:space="0"/>
              <w:right w:val="single" w:color="auto" w:sz="4" w:space="0"/>
            </w:tcBorders>
            <w:noWrap w:val="0"/>
            <w:vAlign w:val="center"/>
          </w:tcPr>
          <w:p>
            <w:pPr>
              <w:widowControl/>
              <w:numPr>
                <w:ins w:id="172" w:author="薛山:返回拟稿人" w:date="2019-07-16T17:15:00Z"/>
              </w:numPr>
              <w:jc w:val="left"/>
              <w:rPr>
                <w:rFonts w:hint="default" w:ascii="仿宋" w:hAnsi="仿宋" w:eastAsia="仿宋" w:cs="宋体"/>
                <w:kern w:val="0"/>
                <w:sz w:val="24"/>
                <w:lang w:val="en-US"/>
              </w:rPr>
            </w:pPr>
          </w:p>
        </w:tc>
      </w:tr>
      <w:tr>
        <w:tblPrEx>
          <w:tblCellMar>
            <w:top w:w="0" w:type="dxa"/>
            <w:left w:w="108" w:type="dxa"/>
            <w:bottom w:w="0" w:type="dxa"/>
            <w:right w:w="108" w:type="dxa"/>
          </w:tblCellMar>
        </w:tblPrEx>
        <w:trPr>
          <w:trHeight w:val="2387" w:hRule="atLeast"/>
          <w:jc w:val="center"/>
        </w:trPr>
        <w:tc>
          <w:tcPr>
            <w:tcW w:w="48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_GB2312" w:hAnsi="仿宋_GB2312" w:eastAsia="仿宋" w:cs="宋体"/>
                <w:kern w:val="0"/>
                <w:sz w:val="24"/>
                <w:szCs w:val="24"/>
                <w:lang w:val="en-US" w:eastAsia="zh-CN" w:bidi="ar-SA"/>
              </w:rPr>
            </w:pPr>
            <w:r>
              <w:rPr>
                <w:rFonts w:hint="eastAsia" w:ascii="仿宋_GB2312" w:hAnsi="仿宋_GB2312" w:eastAsia="仿宋" w:cs="宋体"/>
                <w:kern w:val="0"/>
                <w:sz w:val="24"/>
                <w:szCs w:val="24"/>
                <w:lang w:val="en-US" w:eastAsia="zh-CN" w:bidi="ar-SA"/>
              </w:rPr>
              <w:t>4</w:t>
            </w:r>
          </w:p>
        </w:tc>
        <w:tc>
          <w:tcPr>
            <w:tcW w:w="682" w:type="dxa"/>
            <w:vMerge w:val="continue"/>
            <w:tcBorders>
              <w:left w:val="single" w:color="auto" w:sz="4" w:space="0"/>
              <w:bottom w:val="single" w:color="auto" w:sz="4" w:space="0"/>
              <w:right w:val="single" w:color="auto" w:sz="4" w:space="0"/>
            </w:tcBorders>
            <w:noWrap w:val="0"/>
            <w:vAlign w:val="center"/>
          </w:tcPr>
          <w:p>
            <w:pPr>
              <w:widowControl/>
              <w:numPr>
                <w:ins w:id="173" w:author="薛山:返回拟稿人" w:date="2019-07-16T17:15:00Z"/>
              </w:numPr>
              <w:jc w:val="left"/>
              <w:rPr>
                <w:rFonts w:ascii="仿宋_GB2312" w:hAnsi="仿宋_GB2312" w:eastAsia="仿宋_GB2312" w:cs="仿宋_GB2312"/>
                <w:b/>
                <w:kern w:val="0"/>
                <w:sz w:val="20"/>
                <w:szCs w:val="20"/>
              </w:rPr>
            </w:pPr>
          </w:p>
        </w:tc>
        <w:tc>
          <w:tcPr>
            <w:tcW w:w="706" w:type="dxa"/>
            <w:tcBorders>
              <w:top w:val="single" w:color="auto" w:sz="4" w:space="0"/>
              <w:left w:val="nil"/>
              <w:bottom w:val="single" w:color="auto" w:sz="4" w:space="0"/>
              <w:right w:val="single" w:color="auto" w:sz="4" w:space="0"/>
            </w:tcBorders>
            <w:noWrap w:val="0"/>
            <w:vAlign w:val="center"/>
          </w:tcPr>
          <w:p>
            <w:pPr>
              <w:widowControl/>
              <w:numPr>
                <w:ins w:id="174" w:author="薛山:返回拟稿人" w:date="2019-07-16T17:15:00Z"/>
              </w:numPr>
              <w:spacing w:line="320" w:lineRule="exact"/>
              <w:jc w:val="center"/>
              <w:rPr>
                <w:rFonts w:ascii="仿宋_GB2312" w:hAnsi="仿宋_GB2312" w:eastAsia="仿宋_GB2312" w:cs="仿宋_GB2312"/>
                <w:kern w:val="0"/>
                <w:sz w:val="20"/>
                <w:szCs w:val="20"/>
              </w:rPr>
            </w:pPr>
            <w:r>
              <w:rPr>
                <w:rFonts w:hint="eastAsia" w:ascii="仿宋_GB2312" w:hAnsi="仿宋_GB2312" w:eastAsia="仿宋_GB2312" w:cs="宋体"/>
                <w:kern w:val="0"/>
                <w:sz w:val="20"/>
                <w:szCs w:val="20"/>
              </w:rPr>
              <w:t>征地补偿安置方案公告</w:t>
            </w:r>
          </w:p>
        </w:tc>
        <w:tc>
          <w:tcPr>
            <w:tcW w:w="3580" w:type="dxa"/>
            <w:tcBorders>
              <w:top w:val="single" w:color="auto" w:sz="4" w:space="0"/>
              <w:left w:val="nil"/>
              <w:bottom w:val="single" w:color="auto" w:sz="4" w:space="0"/>
              <w:right w:val="single" w:color="auto" w:sz="4" w:space="0"/>
            </w:tcBorders>
            <w:noWrap w:val="0"/>
            <w:vAlign w:val="top"/>
          </w:tcPr>
          <w:p>
            <w:pPr>
              <w:numPr>
                <w:ins w:id="175" w:author="薛山:返回拟稿人" w:date="2019-07-16T17:15:00Z"/>
              </w:numPr>
              <w:rPr>
                <w:rFonts w:ascii="仿宋_GB2312" w:hAnsi="仿宋_GB2312" w:eastAsia="仿宋_GB2312"/>
                <w:sz w:val="18"/>
                <w:szCs w:val="18"/>
              </w:rPr>
            </w:pPr>
            <w:r>
              <w:rPr>
                <w:rFonts w:hint="eastAsia" w:ascii="仿宋_GB2312" w:hAnsi="仿宋_GB2312" w:eastAsia="仿宋_GB2312"/>
                <w:sz w:val="18"/>
                <w:szCs w:val="18"/>
              </w:rPr>
              <w:t>征收土地公告期满后，县（市、区）自然资源主管部门和负责农村集体土地征收的有关部门拟定《征地补偿安置方案》并予以公开。</w:t>
            </w:r>
          </w:p>
          <w:p>
            <w:pPr>
              <w:numPr>
                <w:ins w:id="176" w:author="薛山:返回拟稿人" w:date="2019-07-16T17:15:00Z"/>
              </w:numPr>
              <w:rPr>
                <w:rFonts w:hint="eastAsia" w:ascii="仿宋_GB2312" w:hAnsi="仿宋_GB2312" w:eastAsia="仿宋_GB2312"/>
                <w:sz w:val="18"/>
                <w:szCs w:val="18"/>
              </w:rPr>
            </w:pPr>
            <w:r>
              <w:rPr>
                <w:rFonts w:hint="eastAsia" w:ascii="仿宋_GB2312" w:hAnsi="仿宋_GB2312" w:eastAsia="仿宋_GB2312"/>
                <w:sz w:val="18"/>
                <w:szCs w:val="18"/>
              </w:rPr>
              <w:t xml:space="preserve">1.被征收土地的位置、地类、面积，地上附着物和青苗的种类、数量，需要安置的农业人口和数量； </w:t>
            </w:r>
          </w:p>
          <w:p>
            <w:pPr>
              <w:numPr>
                <w:ins w:id="177" w:author="薛山:返回拟稿人" w:date="2019-07-16T17:15:00Z"/>
              </w:numPr>
              <w:rPr>
                <w:rFonts w:hint="eastAsia" w:ascii="仿宋_GB2312" w:hAnsi="仿宋_GB2312" w:eastAsia="仿宋_GB2312"/>
                <w:sz w:val="18"/>
                <w:szCs w:val="18"/>
              </w:rPr>
            </w:pPr>
            <w:r>
              <w:rPr>
                <w:rFonts w:hint="eastAsia" w:ascii="仿宋_GB2312" w:hAnsi="仿宋_GB2312" w:eastAsia="仿宋_GB2312"/>
                <w:sz w:val="18"/>
                <w:szCs w:val="18"/>
              </w:rPr>
              <w:t>2.土地补偿费和安置补助费的标准、数额、支付对象和支付方式；</w:t>
            </w:r>
          </w:p>
          <w:p>
            <w:pPr>
              <w:numPr>
                <w:ins w:id="178" w:author="薛山:返回拟稿人" w:date="2019-07-16T17:15:00Z"/>
              </w:numPr>
              <w:rPr>
                <w:rFonts w:hint="eastAsia" w:ascii="仿宋_GB2312" w:hAnsi="仿宋_GB2312" w:eastAsia="仿宋_GB2312"/>
                <w:sz w:val="18"/>
                <w:szCs w:val="18"/>
              </w:rPr>
            </w:pPr>
            <w:r>
              <w:rPr>
                <w:rFonts w:hint="eastAsia" w:ascii="仿宋_GB2312" w:hAnsi="仿宋_GB2312" w:eastAsia="仿宋_GB2312"/>
                <w:sz w:val="18"/>
                <w:szCs w:val="18"/>
              </w:rPr>
              <w:t>3.地上附着物和青苗的补偿标准与支付方式；</w:t>
            </w:r>
          </w:p>
          <w:p>
            <w:pPr>
              <w:numPr>
                <w:ins w:id="179" w:author="薛山:返回拟稿人" w:date="2019-07-16T17:15:00Z"/>
              </w:numPr>
              <w:rPr>
                <w:rFonts w:hint="eastAsia" w:ascii="仿宋_GB2312" w:hAnsi="仿宋_GB2312" w:eastAsia="仿宋_GB2312"/>
                <w:sz w:val="18"/>
                <w:szCs w:val="18"/>
              </w:rPr>
            </w:pPr>
            <w:r>
              <w:rPr>
                <w:rFonts w:hint="eastAsia" w:ascii="仿宋_GB2312" w:hAnsi="仿宋_GB2312" w:eastAsia="仿宋_GB2312"/>
                <w:sz w:val="18"/>
                <w:szCs w:val="18"/>
              </w:rPr>
              <w:t>4.社会保障费用的筹集方法、缴费比例和办法；</w:t>
            </w:r>
          </w:p>
          <w:p>
            <w:pPr>
              <w:numPr>
                <w:ins w:id="180" w:author="薛山:返回拟稿人" w:date="2019-07-16T17:15:00Z"/>
              </w:numPr>
              <w:rPr>
                <w:rFonts w:hint="eastAsia" w:ascii="仿宋_GB2312" w:hAnsi="仿宋_GB2312" w:eastAsia="仿宋_GB2312"/>
                <w:sz w:val="18"/>
                <w:szCs w:val="18"/>
              </w:rPr>
            </w:pPr>
            <w:r>
              <w:rPr>
                <w:rFonts w:hint="eastAsia" w:ascii="仿宋_GB2312" w:hAnsi="仿宋_GB2312" w:eastAsia="仿宋_GB2312"/>
                <w:sz w:val="18"/>
                <w:szCs w:val="18"/>
              </w:rPr>
              <w:t>5.农业人员安置具体途径；</w:t>
            </w:r>
          </w:p>
          <w:p>
            <w:pPr>
              <w:numPr>
                <w:ins w:id="181" w:author="薛山:返回拟稿人" w:date="2019-07-16T17:15:00Z"/>
              </w:numPr>
              <w:rPr>
                <w:rFonts w:hint="eastAsia" w:ascii="仿宋_GB2312" w:hAnsi="仿宋_GB2312" w:eastAsia="仿宋_GB2312"/>
                <w:sz w:val="18"/>
                <w:szCs w:val="18"/>
              </w:rPr>
            </w:pPr>
            <w:r>
              <w:rPr>
                <w:rFonts w:hint="eastAsia" w:ascii="仿宋_GB2312" w:hAnsi="仿宋_GB2312" w:eastAsia="仿宋_GB2312"/>
                <w:sz w:val="18"/>
                <w:szCs w:val="18"/>
              </w:rPr>
              <w:t>6.其他有关征地补偿、安置的具体措施；</w:t>
            </w:r>
          </w:p>
          <w:p>
            <w:pPr>
              <w:numPr>
                <w:ins w:id="182" w:author="薛山:返回拟稿人" w:date="2019-07-16T17:15:00Z"/>
              </w:numPr>
              <w:rPr>
                <w:rFonts w:hint="eastAsia" w:ascii="仿宋_GB2312" w:hAnsi="仿宋_GB2312" w:eastAsia="仿宋_GB2312"/>
                <w:sz w:val="18"/>
                <w:szCs w:val="18"/>
              </w:rPr>
            </w:pPr>
            <w:r>
              <w:rPr>
                <w:rFonts w:hint="eastAsia" w:ascii="仿宋_GB2312" w:hAnsi="仿宋_GB2312" w:eastAsia="仿宋_GB2312"/>
                <w:sz w:val="18"/>
                <w:szCs w:val="18"/>
              </w:rPr>
              <w:t>7.听证等救济途径；</w:t>
            </w:r>
          </w:p>
          <w:p>
            <w:pPr>
              <w:numPr>
                <w:ins w:id="183" w:author="薛山:返回拟稿人" w:date="2019-07-16T17:15:00Z"/>
              </w:numPr>
              <w:rPr>
                <w:rFonts w:ascii="仿宋_GB2312" w:hAnsi="仿宋_GB2312" w:eastAsia="仿宋_GB2312"/>
                <w:sz w:val="18"/>
                <w:szCs w:val="18"/>
              </w:rPr>
            </w:pPr>
            <w:r>
              <w:rPr>
                <w:rFonts w:hint="eastAsia" w:ascii="仿宋_GB2312" w:hAnsi="仿宋_GB2312" w:eastAsia="仿宋_GB2312"/>
                <w:sz w:val="18"/>
                <w:szCs w:val="18"/>
              </w:rPr>
              <w:t>〔*征地补偿安置方案前置的，在前置环节一并公开〕。</w:t>
            </w:r>
          </w:p>
        </w:tc>
        <w:tc>
          <w:tcPr>
            <w:tcW w:w="1252" w:type="dxa"/>
            <w:tcBorders>
              <w:top w:val="single" w:color="auto" w:sz="4" w:space="0"/>
              <w:left w:val="single" w:color="auto" w:sz="4" w:space="0"/>
              <w:bottom w:val="single" w:color="auto" w:sz="4" w:space="0"/>
              <w:right w:val="single" w:color="auto" w:sz="4" w:space="0"/>
            </w:tcBorders>
            <w:noWrap w:val="0"/>
            <w:vAlign w:val="top"/>
          </w:tcPr>
          <w:p>
            <w:pPr>
              <w:widowControl/>
              <w:numPr>
                <w:ins w:id="184" w:author="薛山:返回拟稿人" w:date="2019-07-16T17:15:00Z"/>
              </w:numPr>
              <w:spacing w:line="320" w:lineRule="exact"/>
              <w:rPr>
                <w:rFonts w:ascii="仿宋_GB2312" w:hAnsi="仿宋_GB2312" w:eastAsia="仿宋_GB2312" w:cs="仿宋_GB2312"/>
                <w:kern w:val="0"/>
                <w:sz w:val="18"/>
                <w:szCs w:val="18"/>
              </w:rPr>
            </w:pPr>
          </w:p>
          <w:p>
            <w:pPr>
              <w:widowControl/>
              <w:numPr>
                <w:ins w:id="185" w:author="薛山:返回拟稿人" w:date="2019-07-16T17:15:00Z"/>
              </w:numPr>
              <w:spacing w:line="320" w:lineRule="exact"/>
              <w:rPr>
                <w:rFonts w:hint="eastAsia" w:ascii="仿宋_GB2312" w:hAnsi="仿宋_GB2312" w:eastAsia="仿宋_GB2312" w:cs="仿宋_GB2312"/>
                <w:kern w:val="0"/>
                <w:sz w:val="18"/>
                <w:szCs w:val="18"/>
              </w:rPr>
            </w:pPr>
          </w:p>
          <w:p>
            <w:pPr>
              <w:widowControl/>
              <w:numPr>
                <w:ins w:id="186" w:author="薛山:返回拟稿人" w:date="2019-07-16T17:15:00Z"/>
              </w:numPr>
              <w:spacing w:line="32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1.《国土资源部办公厅关于进一步做好市县征地信息公开工作有关问题的通知》（国土资厅发〔2014〕29号）；</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2.《征收土地公告办法》</w:t>
            </w:r>
          </w:p>
        </w:tc>
        <w:tc>
          <w:tcPr>
            <w:tcW w:w="1572" w:type="dxa"/>
            <w:tcBorders>
              <w:top w:val="single" w:color="auto" w:sz="4" w:space="0"/>
              <w:left w:val="nil"/>
              <w:bottom w:val="single" w:color="auto" w:sz="4" w:space="0"/>
              <w:right w:val="single" w:color="auto" w:sz="4" w:space="0"/>
            </w:tcBorders>
            <w:noWrap w:val="0"/>
            <w:vAlign w:val="top"/>
          </w:tcPr>
          <w:p>
            <w:pPr>
              <w:widowControl/>
              <w:numPr>
                <w:ins w:id="187" w:author="薛山:返回拟稿人" w:date="2019-07-16T17:15:00Z"/>
              </w:numPr>
              <w:spacing w:line="320" w:lineRule="exact"/>
              <w:rPr>
                <w:rFonts w:ascii="仿宋_GB2312" w:hAnsi="仿宋_GB2312" w:eastAsia="仿宋_GB2312" w:cs="仿宋_GB2312"/>
                <w:kern w:val="0"/>
                <w:sz w:val="18"/>
                <w:szCs w:val="18"/>
              </w:rPr>
            </w:pPr>
          </w:p>
          <w:p>
            <w:pPr>
              <w:widowControl/>
              <w:numPr>
                <w:ins w:id="188" w:author="薛山:返回拟稿人" w:date="2019-07-16T17:15:00Z"/>
              </w:numPr>
              <w:spacing w:line="320" w:lineRule="exact"/>
              <w:rPr>
                <w:rFonts w:hint="eastAsia" w:ascii="仿宋_GB2312" w:hAnsi="仿宋_GB2312" w:eastAsia="仿宋_GB2312" w:cs="仿宋_GB2312"/>
                <w:kern w:val="0"/>
                <w:sz w:val="18"/>
                <w:szCs w:val="18"/>
              </w:rPr>
            </w:pPr>
          </w:p>
          <w:p>
            <w:pPr>
              <w:widowControl/>
              <w:numPr>
                <w:ins w:id="189" w:author="薛山:返回拟稿人" w:date="2019-07-16T17:15:00Z"/>
              </w:numPr>
              <w:spacing w:line="320" w:lineRule="exact"/>
              <w:rPr>
                <w:rFonts w:hint="eastAsia" w:ascii="仿宋_GB2312" w:hAnsi="仿宋_GB2312" w:eastAsia="仿宋_GB2312" w:cs="仿宋_GB2312"/>
                <w:kern w:val="0"/>
                <w:sz w:val="18"/>
                <w:szCs w:val="18"/>
              </w:rPr>
            </w:pPr>
          </w:p>
          <w:p>
            <w:pPr>
              <w:widowControl/>
              <w:numPr>
                <w:ins w:id="190" w:author="薛山:返回拟稿人" w:date="2019-07-16T17:15:00Z"/>
              </w:numPr>
              <w:spacing w:line="320" w:lineRule="exact"/>
              <w:rPr>
                <w:rFonts w:hint="eastAsia" w:ascii="仿宋_GB2312" w:hAnsi="仿宋_GB2312" w:eastAsia="仿宋_GB2312" w:cs="仿宋_GB2312"/>
                <w:kern w:val="0"/>
                <w:sz w:val="18"/>
                <w:szCs w:val="18"/>
              </w:rPr>
            </w:pPr>
          </w:p>
          <w:p>
            <w:pPr>
              <w:widowControl/>
              <w:numPr>
                <w:ins w:id="191" w:author="薛山:返回拟稿人" w:date="2019-07-16T17:15:00Z"/>
              </w:numPr>
              <w:spacing w:line="320" w:lineRule="exact"/>
              <w:rPr>
                <w:rFonts w:hint="eastAsia" w:ascii="仿宋_GB2312" w:hAnsi="仿宋_GB2312" w:eastAsia="仿宋_GB2312" w:cs="仿宋_GB2312"/>
                <w:kern w:val="0"/>
                <w:sz w:val="18"/>
                <w:szCs w:val="18"/>
              </w:rPr>
            </w:pPr>
          </w:p>
          <w:p>
            <w:pPr>
              <w:widowControl/>
              <w:numPr>
                <w:ins w:id="192" w:author="薛山:返回拟稿人" w:date="2019-07-16T17:15:00Z"/>
              </w:numPr>
              <w:spacing w:line="320" w:lineRule="exact"/>
              <w:rPr>
                <w:rFonts w:hint="eastAsia" w:ascii="仿宋_GB2312" w:hAnsi="仿宋_GB2312" w:eastAsia="仿宋_GB2312" w:cs="仿宋_GB2312"/>
                <w:kern w:val="0"/>
                <w:sz w:val="18"/>
                <w:szCs w:val="18"/>
              </w:rPr>
            </w:pPr>
          </w:p>
          <w:p>
            <w:pPr>
              <w:widowControl/>
              <w:numPr>
                <w:ins w:id="193" w:author="薛山:返回拟稿人" w:date="2019-07-16T17:15:00Z"/>
              </w:numPr>
              <w:spacing w:line="320" w:lineRule="exact"/>
              <w:ind w:firstLine="360" w:firstLineChars="200"/>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拟定《征地补偿安置方案》后5个工作日内公开。</w:t>
            </w:r>
          </w:p>
          <w:p>
            <w:pPr>
              <w:widowControl/>
              <w:numPr>
                <w:ins w:id="194" w:author="薛山:返回拟稿人" w:date="2019-07-16T17:15:00Z"/>
              </w:numPr>
              <w:spacing w:line="320" w:lineRule="exact"/>
              <w:ind w:firstLine="360" w:firstLineChars="200"/>
              <w:rPr>
                <w:rFonts w:hint="eastAsia" w:ascii="仿宋_GB2312" w:hAnsi="仿宋_GB2312" w:eastAsia="仿宋_GB2312" w:cs="仿宋_GB2312"/>
                <w:kern w:val="0"/>
                <w:sz w:val="18"/>
                <w:szCs w:val="18"/>
              </w:rPr>
            </w:pPr>
            <w:r>
              <w:rPr>
                <w:rFonts w:hint="eastAsia" w:ascii="仿宋_GB2312" w:hAnsi="仿宋_GB2312" w:eastAsia="仿宋_GB2312"/>
                <w:sz w:val="18"/>
                <w:szCs w:val="18"/>
              </w:rPr>
              <w:t>公示结束后，转为依申请公开。</w:t>
            </w:r>
          </w:p>
          <w:p>
            <w:pPr>
              <w:widowControl/>
              <w:numPr>
                <w:ins w:id="195" w:author="薛山:返回拟稿人" w:date="2019-07-16T17:15:00Z"/>
              </w:numPr>
              <w:spacing w:line="320" w:lineRule="exact"/>
              <w:rPr>
                <w:rFonts w:ascii="仿宋_GB2312" w:hAnsi="仿宋_GB2312" w:eastAsia="仿宋_GB2312" w:cs="仿宋_GB2312"/>
                <w:kern w:val="0"/>
                <w:sz w:val="18"/>
                <w:szCs w:val="18"/>
              </w:rPr>
            </w:pPr>
          </w:p>
        </w:tc>
        <w:tc>
          <w:tcPr>
            <w:tcW w:w="1266" w:type="dxa"/>
            <w:tcBorders>
              <w:top w:val="single" w:color="auto" w:sz="4" w:space="0"/>
              <w:left w:val="nil"/>
              <w:bottom w:val="single" w:color="auto" w:sz="4" w:space="0"/>
              <w:right w:val="single" w:color="auto" w:sz="4" w:space="0"/>
            </w:tcBorders>
            <w:noWrap w:val="0"/>
            <w:vAlign w:val="top"/>
          </w:tcPr>
          <w:p>
            <w:pPr>
              <w:widowControl/>
              <w:numPr>
                <w:ins w:id="196" w:author="薛山:返回拟稿人" w:date="2019-07-16T17:15:00Z"/>
              </w:numPr>
              <w:spacing w:line="320" w:lineRule="exact"/>
              <w:rPr>
                <w:rFonts w:ascii="仿宋_GB2312" w:hAnsi="仿宋_GB2312" w:eastAsia="仿宋_GB2312" w:cs="仿宋_GB2312"/>
                <w:kern w:val="0"/>
                <w:sz w:val="18"/>
                <w:szCs w:val="18"/>
              </w:rPr>
            </w:pPr>
          </w:p>
          <w:p>
            <w:pPr>
              <w:widowControl/>
              <w:numPr>
                <w:ins w:id="197" w:author="薛山:返回拟稿人" w:date="2019-07-16T17:15:00Z"/>
              </w:numPr>
              <w:spacing w:line="320" w:lineRule="exact"/>
              <w:rPr>
                <w:rFonts w:hint="eastAsia" w:ascii="仿宋_GB2312" w:hAnsi="仿宋_GB2312" w:eastAsia="仿宋_GB2312" w:cs="仿宋_GB2312"/>
                <w:kern w:val="0"/>
                <w:sz w:val="18"/>
                <w:szCs w:val="18"/>
              </w:rPr>
            </w:pPr>
          </w:p>
          <w:p>
            <w:pPr>
              <w:widowControl/>
              <w:numPr>
                <w:ins w:id="198" w:author="薛山:返回拟稿人" w:date="2019-07-16T17:15:00Z"/>
              </w:numPr>
              <w:spacing w:line="320" w:lineRule="exact"/>
              <w:rPr>
                <w:rFonts w:hint="eastAsia" w:ascii="仿宋_GB2312" w:hAnsi="仿宋_GB2312" w:eastAsia="仿宋_GB2312" w:cs="仿宋_GB2312"/>
                <w:kern w:val="0"/>
                <w:sz w:val="18"/>
                <w:szCs w:val="18"/>
              </w:rPr>
            </w:pPr>
          </w:p>
          <w:p>
            <w:pPr>
              <w:widowControl/>
              <w:numPr>
                <w:ins w:id="199" w:author="薛山:返回拟稿人" w:date="2019-07-16T17:15:00Z"/>
              </w:numPr>
              <w:spacing w:line="320" w:lineRule="exact"/>
              <w:rPr>
                <w:ins w:id="200" w:author="石鸣" w:date="2021-02-08T14:22:00Z"/>
                <w:rFonts w:hint="eastAsia" w:ascii="仿宋_GB2312" w:hAnsi="仿宋_GB2312" w:eastAsia="仿宋_GB2312" w:cs="仿宋_GB2312"/>
                <w:kern w:val="0"/>
                <w:sz w:val="18"/>
                <w:szCs w:val="18"/>
              </w:rPr>
            </w:pPr>
          </w:p>
          <w:p>
            <w:pPr>
              <w:widowControl/>
              <w:numPr>
                <w:ins w:id="201" w:author="薛山:返回拟稿人" w:date="2019-07-16T17:15:00Z"/>
              </w:numPr>
              <w:spacing w:line="320" w:lineRule="exact"/>
              <w:rPr>
                <w:ins w:id="202" w:author="石鸣" w:date="2021-02-08T14:22:00Z"/>
                <w:rFonts w:hint="eastAsia" w:ascii="仿宋_GB2312" w:hAnsi="仿宋_GB2312" w:eastAsia="仿宋_GB2312" w:cs="仿宋_GB2312"/>
                <w:kern w:val="0"/>
                <w:sz w:val="18"/>
                <w:szCs w:val="18"/>
              </w:rPr>
            </w:pPr>
          </w:p>
          <w:p>
            <w:pPr>
              <w:widowControl/>
              <w:numPr>
                <w:ins w:id="203" w:author="薛山:返回拟稿人" w:date="2019-07-16T17:15:00Z"/>
              </w:numPr>
              <w:spacing w:line="320" w:lineRule="exact"/>
              <w:rPr>
                <w:ins w:id="204" w:author="石鸣" w:date="2021-02-08T14:22:00Z"/>
                <w:rFonts w:hint="eastAsia" w:ascii="仿宋_GB2312" w:hAnsi="仿宋_GB2312" w:eastAsia="仿宋_GB2312" w:cs="仿宋_GB2312"/>
                <w:kern w:val="0"/>
                <w:sz w:val="18"/>
                <w:szCs w:val="18"/>
              </w:rPr>
            </w:pPr>
          </w:p>
          <w:p>
            <w:pPr>
              <w:widowControl/>
              <w:numPr>
                <w:ins w:id="205" w:author="薛山:返回拟稿人" w:date="2019-07-16T17:15:00Z"/>
              </w:numPr>
              <w:spacing w:line="320" w:lineRule="exact"/>
              <w:rPr>
                <w:ins w:id="206" w:author="石鸣" w:date="2021-02-08T14:22:00Z"/>
                <w:rFonts w:hint="eastAsia" w:ascii="仿宋_GB2312" w:hAnsi="仿宋_GB2312" w:eastAsia="仿宋_GB2312" w:cs="仿宋_GB2312"/>
                <w:kern w:val="0"/>
                <w:sz w:val="18"/>
                <w:szCs w:val="18"/>
              </w:rPr>
            </w:pPr>
          </w:p>
          <w:p>
            <w:pPr>
              <w:widowControl/>
              <w:numPr>
                <w:ins w:id="207" w:author="薛山:返回拟稿人" w:date="2019-07-16T17:15:00Z"/>
              </w:numPr>
              <w:spacing w:line="320" w:lineRule="exact"/>
              <w:rPr>
                <w:rFonts w:hint="eastAsia" w:ascii="仿宋_GB2312" w:hAnsi="仿宋_GB2312" w:eastAsia="仿宋_GB2312" w:cs="仿宋_GB2312"/>
                <w:kern w:val="0"/>
                <w:sz w:val="18"/>
                <w:szCs w:val="18"/>
                <w:lang w:eastAsia="zh-CN"/>
              </w:rPr>
            </w:pPr>
            <w:r>
              <w:rPr>
                <w:rFonts w:hint="eastAsia" w:ascii="仿宋_GB2312" w:hAnsi="仿宋_GB2312" w:eastAsia="仿宋_GB2312"/>
                <w:sz w:val="18"/>
                <w:szCs w:val="18"/>
                <w:lang w:eastAsia="zh-CN"/>
              </w:rPr>
              <w:t>东风区建国镇政府</w:t>
            </w:r>
          </w:p>
        </w:tc>
        <w:tc>
          <w:tcPr>
            <w:tcW w:w="2505" w:type="dxa"/>
            <w:tcBorders>
              <w:top w:val="single" w:color="auto" w:sz="4" w:space="0"/>
              <w:left w:val="nil"/>
              <w:bottom w:val="single" w:color="auto" w:sz="4" w:space="0"/>
              <w:right w:val="single" w:color="auto" w:sz="4" w:space="0"/>
            </w:tcBorders>
            <w:noWrap w:val="0"/>
            <w:vAlign w:val="top"/>
          </w:tcPr>
          <w:p>
            <w:pPr>
              <w:widowControl/>
              <w:numPr>
                <w:ins w:id="208" w:author="薛山:返回拟稿人" w:date="2019-07-16T17:15:00Z"/>
              </w:numPr>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□社区/企事业单位/村公示栏</w:t>
            </w:r>
          </w:p>
          <w:p>
            <w:pPr>
              <w:widowControl/>
              <w:numPr>
                <w:ins w:id="209" w:author="薛山:返回拟稿人" w:date="2019-07-16T17:15:00Z"/>
              </w:numPr>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lang w:eastAsia="zh-CN"/>
              </w:rPr>
              <w:t>☑</w:t>
            </w:r>
            <w:r>
              <w:rPr>
                <w:rFonts w:hint="eastAsia" w:ascii="仿宋_GB2312" w:hAnsi="仿宋_GB2312" w:eastAsia="仿宋_GB2312" w:cs="宋体"/>
                <w:kern w:val="0"/>
                <w:sz w:val="18"/>
                <w:szCs w:val="18"/>
              </w:rPr>
              <w:t>政府网站     □政府公报□两微一端</w:t>
            </w:r>
            <w:r>
              <w:rPr>
                <w:rFonts w:hint="eastAsia" w:ascii="仿宋_GB2312" w:hAnsi="仿宋_GB2312" w:eastAsia="仿宋_GB2312" w:cs="宋体"/>
                <w:w w:val="75"/>
                <w:kern w:val="0"/>
                <w:sz w:val="18"/>
                <w:szCs w:val="18"/>
              </w:rPr>
              <w:t xml:space="preserve">      </w:t>
            </w:r>
            <w:r>
              <w:rPr>
                <w:rFonts w:hint="eastAsia" w:ascii="仿宋_GB2312" w:hAnsi="仿宋_GB2312" w:eastAsia="仿宋_GB2312" w:cs="宋体"/>
                <w:kern w:val="0"/>
                <w:sz w:val="18"/>
                <w:szCs w:val="18"/>
              </w:rPr>
              <w:t>□发布会/听证会</w:t>
            </w:r>
          </w:p>
          <w:p>
            <w:pPr>
              <w:widowControl/>
              <w:numPr>
                <w:ins w:id="210" w:author="薛山:返回拟稿人" w:date="2019-07-16T17:15:00Z"/>
              </w:numPr>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□广播电视     □纸质媒体□</w:t>
            </w:r>
            <w:r>
              <w:rPr>
                <w:rFonts w:hint="eastAsia" w:ascii="仿宋_GB2312" w:hAnsi="仿宋_GB2312" w:eastAsia="仿宋_GB2312" w:cs="宋体"/>
                <w:spacing w:val="-14"/>
                <w:kern w:val="0"/>
                <w:sz w:val="18"/>
                <w:szCs w:val="18"/>
              </w:rPr>
              <w:t>公开查阅点</w:t>
            </w:r>
            <w:r>
              <w:rPr>
                <w:rFonts w:hint="eastAsia" w:ascii="仿宋_GB2312" w:hAnsi="仿宋_GB2312" w:eastAsia="仿宋_GB2312" w:cs="宋体"/>
                <w:kern w:val="0"/>
                <w:sz w:val="18"/>
                <w:szCs w:val="18"/>
              </w:rPr>
              <w:t xml:space="preserve">    □政务服务中心</w:t>
            </w:r>
          </w:p>
          <w:p>
            <w:pPr>
              <w:numPr>
                <w:ins w:id="211" w:author="薛山:返回拟稿人" w:date="2019-07-16T17:15:00Z"/>
              </w:numPr>
              <w:rPr>
                <w:rFonts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□便民服务站  □入户/现场  </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□征地信息公开平台</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□精准推送     □其他</w:t>
            </w:r>
          </w:p>
        </w:tc>
        <w:tc>
          <w:tcPr>
            <w:tcW w:w="606" w:type="dxa"/>
            <w:tcBorders>
              <w:top w:val="single" w:color="auto" w:sz="4" w:space="0"/>
              <w:left w:val="nil"/>
              <w:bottom w:val="single" w:color="auto" w:sz="4" w:space="0"/>
              <w:right w:val="single" w:color="auto" w:sz="4" w:space="0"/>
            </w:tcBorders>
            <w:noWrap w:val="0"/>
            <w:vAlign w:val="center"/>
          </w:tcPr>
          <w:p>
            <w:pPr>
              <w:widowControl/>
              <w:numPr>
                <w:ins w:id="212" w:author="薛山:返回拟稿人" w:date="2019-07-16T17:15:00Z"/>
              </w:numPr>
              <w:jc w:val="center"/>
              <w:rPr>
                <w:rFonts w:ascii="仿宋_GB2312" w:hAnsi="仿宋_GB2312" w:eastAsia="仿宋_GB2312" w:cs="宋体"/>
                <w:kern w:val="0"/>
                <w:sz w:val="24"/>
              </w:rPr>
            </w:pPr>
          </w:p>
        </w:tc>
        <w:tc>
          <w:tcPr>
            <w:tcW w:w="691" w:type="dxa"/>
            <w:tcBorders>
              <w:top w:val="single" w:color="auto" w:sz="4" w:space="0"/>
              <w:left w:val="nil"/>
              <w:bottom w:val="single" w:color="auto" w:sz="4" w:space="0"/>
              <w:right w:val="single" w:color="auto" w:sz="4" w:space="0"/>
            </w:tcBorders>
            <w:noWrap w:val="0"/>
            <w:vAlign w:val="top"/>
          </w:tcPr>
          <w:p>
            <w:pPr>
              <w:widowControl/>
              <w:numPr>
                <w:ins w:id="213" w:author="薛山:返回拟稿人" w:date="2019-07-16T17:15:00Z"/>
              </w:numPr>
              <w:jc w:val="center"/>
              <w:rPr>
                <w:rFonts w:ascii="仿宋_GB2312" w:hAnsi="仿宋_GB2312" w:eastAsia="仿宋_GB2312" w:cs="宋体"/>
                <w:kern w:val="0"/>
                <w:sz w:val="24"/>
              </w:rPr>
            </w:pPr>
            <w:r>
              <w:rPr>
                <w:rFonts w:hint="eastAsia" w:ascii="仿宋_GB2312" w:hAnsi="仿宋_GB2312" w:eastAsia="仿宋_GB2312" w:cs="仿宋_GB2312"/>
                <w:kern w:val="0"/>
                <w:sz w:val="18"/>
                <w:szCs w:val="18"/>
              </w:rPr>
              <w:t>√拟征收土地所在地的村集体成员</w:t>
            </w:r>
          </w:p>
        </w:tc>
        <w:tc>
          <w:tcPr>
            <w:tcW w:w="540" w:type="dxa"/>
            <w:tcBorders>
              <w:top w:val="single" w:color="auto" w:sz="4" w:space="0"/>
              <w:left w:val="nil"/>
              <w:bottom w:val="single" w:color="auto" w:sz="4" w:space="0"/>
              <w:right w:val="single" w:color="auto" w:sz="4" w:space="0"/>
            </w:tcBorders>
            <w:noWrap w:val="0"/>
            <w:vAlign w:val="center"/>
          </w:tcPr>
          <w:p>
            <w:pPr>
              <w:widowControl/>
              <w:numPr>
                <w:ins w:id="214" w:author="薛山:返回拟稿人" w:date="2019-07-16T17:15:00Z"/>
              </w:numPr>
              <w:jc w:val="center"/>
              <w:rPr>
                <w:rFonts w:ascii="仿宋_GB2312" w:hAnsi="仿宋_GB2312" w:eastAsia="仿宋_GB2312" w:cs="宋体"/>
                <w:kern w:val="0"/>
                <w:sz w:val="24"/>
              </w:rPr>
            </w:pPr>
            <w:r>
              <w:rPr>
                <w:rFonts w:hint="eastAsia" w:ascii="仿宋" w:hAnsi="仿宋" w:eastAsia="仿宋" w:cs="宋体"/>
                <w:kern w:val="0"/>
                <w:sz w:val="24"/>
              </w:rPr>
              <w:t>√</w:t>
            </w:r>
          </w:p>
        </w:tc>
        <w:tc>
          <w:tcPr>
            <w:tcW w:w="540" w:type="dxa"/>
            <w:tcBorders>
              <w:top w:val="single" w:color="auto" w:sz="4" w:space="0"/>
              <w:left w:val="nil"/>
              <w:bottom w:val="single" w:color="auto" w:sz="4" w:space="0"/>
              <w:right w:val="single" w:color="auto" w:sz="4" w:space="0"/>
            </w:tcBorders>
            <w:noWrap w:val="0"/>
            <w:vAlign w:val="center"/>
          </w:tcPr>
          <w:p>
            <w:pPr>
              <w:widowControl/>
              <w:numPr>
                <w:ins w:id="215" w:author="薛山:返回拟稿人" w:date="2019-07-16T17:15:00Z"/>
              </w:numPr>
              <w:jc w:val="center"/>
              <w:rPr>
                <w:rFonts w:ascii="仿宋_GB2312" w:hAnsi="仿宋_GB2312" w:eastAsia="仿宋_GB2312" w:cs="宋体"/>
                <w:kern w:val="0"/>
                <w:sz w:val="24"/>
              </w:rPr>
            </w:pPr>
            <w:r>
              <w:rPr>
                <w:rFonts w:hint="eastAsia" w:ascii="仿宋" w:hAnsi="仿宋" w:eastAsia="仿宋" w:cs="宋体"/>
                <w:kern w:val="0"/>
                <w:sz w:val="24"/>
              </w:rPr>
              <w:t>√</w:t>
            </w:r>
          </w:p>
        </w:tc>
        <w:tc>
          <w:tcPr>
            <w:tcW w:w="360" w:type="dxa"/>
            <w:tcBorders>
              <w:top w:val="single" w:color="auto" w:sz="4" w:space="0"/>
              <w:left w:val="nil"/>
              <w:bottom w:val="single" w:color="auto" w:sz="4" w:space="0"/>
              <w:right w:val="single" w:color="auto" w:sz="4" w:space="0"/>
            </w:tcBorders>
            <w:noWrap w:val="0"/>
            <w:vAlign w:val="center"/>
          </w:tcPr>
          <w:p>
            <w:pPr>
              <w:widowControl/>
              <w:numPr>
                <w:ins w:id="216" w:author="薛山:返回拟稿人" w:date="2019-07-16T17:15:00Z"/>
              </w:numPr>
              <w:jc w:val="center"/>
              <w:rPr>
                <w:rFonts w:ascii="仿宋_GB2312" w:hAnsi="仿宋_GB2312" w:eastAsia="仿宋_GB2312" w:cs="宋体"/>
                <w:kern w:val="0"/>
                <w:sz w:val="24"/>
              </w:rPr>
            </w:pPr>
          </w:p>
        </w:tc>
        <w:tc>
          <w:tcPr>
            <w:tcW w:w="450" w:type="dxa"/>
            <w:tcBorders>
              <w:top w:val="single" w:color="auto" w:sz="4" w:space="0"/>
              <w:left w:val="nil"/>
              <w:bottom w:val="single" w:color="auto" w:sz="4" w:space="0"/>
              <w:right w:val="single" w:color="auto" w:sz="4" w:space="0"/>
            </w:tcBorders>
            <w:noWrap w:val="0"/>
            <w:vAlign w:val="center"/>
          </w:tcPr>
          <w:p>
            <w:pPr>
              <w:widowControl/>
              <w:numPr>
                <w:ins w:id="217" w:author="薛山:返回拟稿人" w:date="2019-07-16T17:15:00Z"/>
              </w:numPr>
              <w:jc w:val="center"/>
              <w:rPr>
                <w:rFonts w:ascii="仿宋" w:hAnsi="仿宋" w:eastAsia="仿宋" w:cs="宋体"/>
                <w:kern w:val="0"/>
                <w:sz w:val="24"/>
              </w:rPr>
            </w:pPr>
            <w:r>
              <w:rPr>
                <w:rFonts w:hint="eastAsia" w:ascii="仿宋" w:hAnsi="仿宋" w:eastAsia="仿宋" w:cs="宋体"/>
                <w:kern w:val="0"/>
                <w:sz w:val="24"/>
              </w:rPr>
              <w:t>√</w:t>
            </w:r>
          </w:p>
        </w:tc>
      </w:tr>
      <w:tr>
        <w:tblPrEx>
          <w:tblCellMar>
            <w:top w:w="0" w:type="dxa"/>
            <w:left w:w="108" w:type="dxa"/>
            <w:bottom w:w="0" w:type="dxa"/>
            <w:right w:w="108" w:type="dxa"/>
          </w:tblCellMar>
        </w:tblPrEx>
        <w:trPr>
          <w:trHeight w:val="3189" w:hRule="atLeast"/>
          <w:jc w:val="center"/>
        </w:trPr>
        <w:tc>
          <w:tcPr>
            <w:tcW w:w="487" w:type="dxa"/>
            <w:tcBorders>
              <w:top w:val="single" w:color="auto" w:sz="4" w:space="0"/>
              <w:left w:val="single" w:color="auto" w:sz="4" w:space="0"/>
              <w:bottom w:val="single" w:color="auto" w:sz="4" w:space="0"/>
              <w:right w:val="single" w:color="auto" w:sz="4" w:space="0"/>
            </w:tcBorders>
            <w:noWrap w:val="0"/>
            <w:vAlign w:val="center"/>
          </w:tcPr>
          <w:p>
            <w:pPr>
              <w:widowControl/>
              <w:numPr>
                <w:ins w:id="218" w:author="薛山:返回拟稿人" w:date="2019-07-16T17:15:00Z"/>
              </w:numPr>
              <w:jc w:val="center"/>
              <w:rPr>
                <w:rFonts w:hint="default" w:ascii="华文仿宋" w:hAnsi="华文仿宋" w:eastAsia="仿宋_GB2312" w:cs="宋体"/>
                <w:kern w:val="0"/>
                <w:sz w:val="20"/>
                <w:szCs w:val="20"/>
                <w:lang w:val="en-US" w:eastAsia="zh-CN"/>
              </w:rPr>
            </w:pPr>
            <w:r>
              <w:rPr>
                <w:rFonts w:hint="eastAsia" w:ascii="华文仿宋" w:hAnsi="华文仿宋" w:eastAsia="仿宋_GB2312" w:cs="宋体"/>
                <w:kern w:val="0"/>
                <w:sz w:val="20"/>
                <w:szCs w:val="20"/>
                <w:lang w:val="en-US" w:eastAsia="zh-CN"/>
              </w:rPr>
              <w:t>5</w:t>
            </w:r>
          </w:p>
        </w:tc>
        <w:tc>
          <w:tcPr>
            <w:tcW w:w="68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ns w:id="219" w:author="薛山:返回拟稿人" w:date="2019-07-16T17:15:00Z"/>
              </w:numPr>
              <w:jc w:val="left"/>
              <w:rPr>
                <w:rFonts w:ascii="华文仿宋" w:hAnsi="华文仿宋" w:eastAsia="华文仿宋" w:cs="宋体"/>
                <w:kern w:val="0"/>
                <w:sz w:val="20"/>
                <w:szCs w:val="20"/>
              </w:rPr>
            </w:pPr>
          </w:p>
        </w:tc>
        <w:tc>
          <w:tcPr>
            <w:tcW w:w="706" w:type="dxa"/>
            <w:tcBorders>
              <w:top w:val="single" w:color="auto" w:sz="4" w:space="0"/>
              <w:left w:val="nil"/>
              <w:bottom w:val="single" w:color="auto" w:sz="4" w:space="0"/>
              <w:right w:val="single" w:color="auto" w:sz="4" w:space="0"/>
            </w:tcBorders>
            <w:noWrap w:val="0"/>
            <w:vAlign w:val="center"/>
          </w:tcPr>
          <w:p>
            <w:pPr>
              <w:widowControl/>
              <w:numPr>
                <w:ins w:id="220" w:author="薛山:返回拟稿人" w:date="2019-07-16T17:15:00Z"/>
              </w:numPr>
              <w:spacing w:line="320" w:lineRule="exact"/>
              <w:jc w:val="left"/>
              <w:rPr>
                <w:rFonts w:ascii="仿宋_GB2312" w:hAnsi="仿宋_GB2312" w:eastAsia="仿宋_GB2312" w:cs="仿宋_GB2312"/>
                <w:kern w:val="0"/>
                <w:sz w:val="20"/>
                <w:szCs w:val="20"/>
              </w:rPr>
            </w:pPr>
            <w:r>
              <w:rPr>
                <w:rFonts w:hint="eastAsia" w:ascii="仿宋_GB2312" w:hAnsi="仿宋_GB2312" w:eastAsia="仿宋_GB2312"/>
                <w:szCs w:val="21"/>
              </w:rPr>
              <w:t>征地补偿安置方案听证</w:t>
            </w:r>
          </w:p>
        </w:tc>
        <w:tc>
          <w:tcPr>
            <w:tcW w:w="3580" w:type="dxa"/>
            <w:tcBorders>
              <w:top w:val="single" w:color="auto" w:sz="4" w:space="0"/>
              <w:left w:val="nil"/>
              <w:bottom w:val="single" w:color="auto" w:sz="4" w:space="0"/>
              <w:right w:val="single" w:color="auto" w:sz="4" w:space="0"/>
            </w:tcBorders>
            <w:noWrap w:val="0"/>
            <w:vAlign w:val="center"/>
          </w:tcPr>
          <w:p>
            <w:pPr>
              <w:numPr>
                <w:ins w:id="221" w:author="薛山:返回拟稿人" w:date="2019-07-16T17:15:00Z"/>
              </w:numPr>
              <w:rPr>
                <w:rFonts w:ascii="仿宋_GB2312" w:hAnsi="仿宋_GB2312" w:eastAsia="仿宋_GB2312"/>
                <w:sz w:val="18"/>
                <w:szCs w:val="18"/>
              </w:rPr>
            </w:pPr>
            <w:r>
              <w:rPr>
                <w:rFonts w:hint="eastAsia" w:ascii="仿宋_GB2312" w:hAnsi="仿宋_GB2312" w:eastAsia="仿宋_GB2312"/>
                <w:sz w:val="18"/>
                <w:szCs w:val="18"/>
              </w:rPr>
              <w:t>依申请开展听证工作的，听证结果公开。按征地补偿安置方案公告确定的时间制作《听证通知书》；按《听证通知书》规定的时间组织听证；实施听证的，公开听证相关材料。</w:t>
            </w:r>
          </w:p>
          <w:p>
            <w:pPr>
              <w:numPr>
                <w:ins w:id="222" w:author="薛山:返回拟稿人" w:date="2019-07-16T17:15:00Z"/>
              </w:numPr>
              <w:rPr>
                <w:rFonts w:hint="eastAsia" w:ascii="仿宋_GB2312" w:hAnsi="仿宋_GB2312" w:eastAsia="仿宋_GB2312"/>
                <w:sz w:val="18"/>
                <w:szCs w:val="18"/>
              </w:rPr>
            </w:pPr>
            <w:r>
              <w:rPr>
                <w:rFonts w:hint="eastAsia" w:ascii="仿宋_GB2312" w:hAnsi="仿宋_GB2312" w:eastAsia="仿宋_GB2312"/>
                <w:sz w:val="18"/>
                <w:szCs w:val="18"/>
              </w:rPr>
              <w:t>1.《听证通知书》；</w:t>
            </w:r>
          </w:p>
          <w:p>
            <w:pPr>
              <w:numPr>
                <w:ins w:id="223" w:author="薛山:返回拟稿人" w:date="2019-07-16T17:15:00Z"/>
              </w:numPr>
              <w:rPr>
                <w:rFonts w:hint="eastAsia" w:ascii="仿宋_GB2312" w:hAnsi="仿宋_GB2312" w:eastAsia="仿宋_GB2312"/>
                <w:sz w:val="18"/>
                <w:szCs w:val="18"/>
              </w:rPr>
            </w:pPr>
            <w:r>
              <w:rPr>
                <w:rFonts w:hint="eastAsia" w:ascii="仿宋_GB2312" w:hAnsi="仿宋_GB2312" w:eastAsia="仿宋_GB2312"/>
                <w:sz w:val="18"/>
                <w:szCs w:val="18"/>
              </w:rPr>
              <w:t>2.听证处理意见；</w:t>
            </w:r>
          </w:p>
          <w:p>
            <w:pPr>
              <w:widowControl/>
              <w:numPr>
                <w:ins w:id="224" w:author="薛山:返回拟稿人" w:date="2019-07-16T17:15:00Z"/>
              </w:numPr>
              <w:spacing w:line="320" w:lineRule="exact"/>
              <w:rPr>
                <w:rFonts w:ascii="仿宋_GB2312" w:hAnsi="仿宋_GB2312" w:eastAsia="仿宋_GB2312"/>
                <w:sz w:val="18"/>
                <w:szCs w:val="18"/>
              </w:rPr>
            </w:pPr>
            <w:r>
              <w:rPr>
                <w:rFonts w:hint="eastAsia" w:ascii="仿宋_GB2312" w:hAnsi="仿宋_GB2312" w:eastAsia="仿宋_GB2312"/>
                <w:sz w:val="18"/>
                <w:szCs w:val="18"/>
              </w:rPr>
              <w:t>〔*听证笔录有关资料〕。</w:t>
            </w:r>
          </w:p>
        </w:tc>
        <w:tc>
          <w:tcPr>
            <w:tcW w:w="1252" w:type="dxa"/>
            <w:tcBorders>
              <w:top w:val="single" w:color="auto" w:sz="4" w:space="0"/>
              <w:left w:val="single" w:color="auto" w:sz="4" w:space="0"/>
              <w:bottom w:val="single" w:color="auto" w:sz="4" w:space="0"/>
              <w:right w:val="single" w:color="auto" w:sz="4" w:space="0"/>
            </w:tcBorders>
            <w:noWrap w:val="0"/>
            <w:vAlign w:val="center"/>
          </w:tcPr>
          <w:p>
            <w:pPr>
              <w:widowControl/>
              <w:numPr>
                <w:ins w:id="225" w:author="薛山:返回拟稿人" w:date="2019-07-16T17:15:00Z"/>
              </w:numP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1.《国土资源听证规定》；</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2.《国土资源部办公厅关于进一步做好市县征地信息公开工作有关问题的通知》（国土资厅发〔2014〕29号）</w:t>
            </w:r>
          </w:p>
        </w:tc>
        <w:tc>
          <w:tcPr>
            <w:tcW w:w="1572" w:type="dxa"/>
            <w:tcBorders>
              <w:top w:val="single" w:color="auto" w:sz="4" w:space="0"/>
              <w:left w:val="nil"/>
              <w:bottom w:val="single" w:color="auto" w:sz="4" w:space="0"/>
              <w:right w:val="single" w:color="auto" w:sz="4" w:space="0"/>
            </w:tcBorders>
            <w:noWrap w:val="0"/>
            <w:vAlign w:val="center"/>
          </w:tcPr>
          <w:p>
            <w:pPr>
              <w:widowControl/>
              <w:numPr>
                <w:ins w:id="226" w:author="薛山:返回拟稿人" w:date="2019-07-16T17:15:00Z"/>
              </w:numPr>
              <w:ind w:firstLine="360" w:firstLineChars="200"/>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①《听证通知书》应在组织听证7个工作日前予以公开；②其他听证公开内容在征地听证结束后5个工作日内公开。</w:t>
            </w:r>
          </w:p>
          <w:p>
            <w:pPr>
              <w:widowControl/>
              <w:numPr>
                <w:ins w:id="227" w:author="薛山:返回拟稿人" w:date="2019-07-16T17:15:00Z"/>
              </w:numPr>
              <w:ind w:firstLine="360" w:firstLineChars="200"/>
              <w:rPr>
                <w:rFonts w:ascii="仿宋_GB2312" w:hAnsi="仿宋_GB2312" w:eastAsia="仿宋_GB2312" w:cs="仿宋_GB2312"/>
                <w:kern w:val="0"/>
                <w:sz w:val="18"/>
                <w:szCs w:val="18"/>
              </w:rPr>
            </w:pPr>
            <w:r>
              <w:rPr>
                <w:rFonts w:hint="eastAsia" w:ascii="仿宋_GB2312" w:hAnsi="仿宋_GB2312" w:eastAsia="仿宋_GB2312"/>
                <w:sz w:val="18"/>
                <w:szCs w:val="18"/>
              </w:rPr>
              <w:t>公示结束后，转为依申请公开。</w:t>
            </w:r>
          </w:p>
        </w:tc>
        <w:tc>
          <w:tcPr>
            <w:tcW w:w="1266" w:type="dxa"/>
            <w:tcBorders>
              <w:top w:val="single" w:color="auto" w:sz="4" w:space="0"/>
              <w:left w:val="nil"/>
              <w:bottom w:val="single" w:color="auto" w:sz="4" w:space="0"/>
              <w:right w:val="single" w:color="auto" w:sz="4" w:space="0"/>
            </w:tcBorders>
            <w:noWrap w:val="0"/>
            <w:vAlign w:val="center"/>
          </w:tcPr>
          <w:p>
            <w:pPr>
              <w:widowControl/>
              <w:numPr>
                <w:ins w:id="228" w:author="薛山:返回拟稿人" w:date="2019-07-16T17:15:00Z"/>
              </w:numPr>
              <w:rPr>
                <w:rFonts w:hint="eastAsia" w:ascii="仿宋_GB2312" w:hAnsi="仿宋_GB2312" w:eastAsia="仿宋_GB2312" w:cs="仿宋_GB2312"/>
                <w:kern w:val="0"/>
                <w:sz w:val="18"/>
                <w:szCs w:val="18"/>
                <w:lang w:eastAsia="zh-CN"/>
              </w:rPr>
            </w:pPr>
            <w:r>
              <w:rPr>
                <w:rFonts w:hint="eastAsia" w:ascii="仿宋_GB2312" w:hAnsi="仿宋_GB2312" w:eastAsia="仿宋_GB2312"/>
                <w:sz w:val="18"/>
                <w:szCs w:val="18"/>
                <w:lang w:eastAsia="zh-CN"/>
              </w:rPr>
              <w:t>东风区建国镇政府</w:t>
            </w:r>
          </w:p>
        </w:tc>
        <w:tc>
          <w:tcPr>
            <w:tcW w:w="2505" w:type="dxa"/>
            <w:tcBorders>
              <w:top w:val="single" w:color="auto" w:sz="4" w:space="0"/>
              <w:left w:val="nil"/>
              <w:bottom w:val="single" w:color="auto" w:sz="4" w:space="0"/>
              <w:right w:val="single" w:color="auto" w:sz="4" w:space="0"/>
            </w:tcBorders>
            <w:noWrap w:val="0"/>
            <w:vAlign w:val="center"/>
          </w:tcPr>
          <w:p>
            <w:pPr>
              <w:widowControl/>
              <w:numPr>
                <w:ins w:id="229" w:author="薛山:返回拟稿人" w:date="2019-07-16T17:15:00Z"/>
              </w:numPr>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□社区/企事业单位/村公示栏</w:t>
            </w:r>
          </w:p>
          <w:p>
            <w:pPr>
              <w:widowControl/>
              <w:numPr>
                <w:ins w:id="230" w:author="薛山:返回拟稿人" w:date="2019-07-16T17:15:00Z"/>
              </w:numPr>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lang w:eastAsia="zh-CN"/>
              </w:rPr>
              <w:t>☑</w:t>
            </w:r>
            <w:r>
              <w:rPr>
                <w:rFonts w:hint="eastAsia" w:ascii="仿宋_GB2312" w:hAnsi="仿宋_GB2312" w:eastAsia="仿宋_GB2312" w:cs="宋体"/>
                <w:kern w:val="0"/>
                <w:sz w:val="18"/>
                <w:szCs w:val="18"/>
              </w:rPr>
              <w:t xml:space="preserve">政府网站     □政府公报□两微一端     □发布会/听证会 </w:t>
            </w:r>
          </w:p>
          <w:p>
            <w:pPr>
              <w:widowControl/>
              <w:numPr>
                <w:ins w:id="231" w:author="薛山:返回拟稿人" w:date="2019-07-16T17:15:00Z"/>
              </w:numPr>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□广播电视    □纸质媒体□公开查阅点  □政务服务中心</w:t>
            </w:r>
          </w:p>
          <w:p>
            <w:pPr>
              <w:widowControl/>
              <w:numPr>
                <w:ins w:id="232" w:author="薛山:返回拟稿人" w:date="2019-07-16T17:15:00Z"/>
              </w:numPr>
              <w:rPr>
                <w:rFonts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□便民服务站  □入户/现场  </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□征地信息公开平台</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□精准推送     □其他</w:t>
            </w:r>
          </w:p>
        </w:tc>
        <w:tc>
          <w:tcPr>
            <w:tcW w:w="606" w:type="dxa"/>
            <w:tcBorders>
              <w:top w:val="single" w:color="auto" w:sz="4" w:space="0"/>
              <w:left w:val="nil"/>
              <w:bottom w:val="single" w:color="auto" w:sz="4" w:space="0"/>
              <w:right w:val="single" w:color="auto" w:sz="4" w:space="0"/>
            </w:tcBorders>
            <w:noWrap w:val="0"/>
            <w:vAlign w:val="center"/>
          </w:tcPr>
          <w:p>
            <w:pPr>
              <w:widowControl/>
              <w:numPr>
                <w:ins w:id="233" w:author="薛山:返回拟稿人" w:date="2019-07-16T17:15:00Z"/>
              </w:numPr>
              <w:jc w:val="center"/>
              <w:rPr>
                <w:rFonts w:ascii="仿宋" w:hAnsi="仿宋" w:eastAsia="仿宋" w:cs="宋体"/>
                <w:kern w:val="0"/>
                <w:sz w:val="24"/>
              </w:rPr>
            </w:pPr>
          </w:p>
        </w:tc>
        <w:tc>
          <w:tcPr>
            <w:tcW w:w="691" w:type="dxa"/>
            <w:tcBorders>
              <w:top w:val="single" w:color="auto" w:sz="4" w:space="0"/>
              <w:left w:val="nil"/>
              <w:bottom w:val="single" w:color="auto" w:sz="4" w:space="0"/>
              <w:right w:val="single" w:color="auto" w:sz="4" w:space="0"/>
            </w:tcBorders>
            <w:noWrap w:val="0"/>
            <w:vAlign w:val="center"/>
          </w:tcPr>
          <w:p>
            <w:pPr>
              <w:widowControl/>
              <w:numPr>
                <w:ins w:id="234" w:author="薛山:返回拟稿人" w:date="2019-07-16T17:15:00Z"/>
              </w:numPr>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√拟征收土地所在地的村集体成员</w:t>
            </w:r>
          </w:p>
        </w:tc>
        <w:tc>
          <w:tcPr>
            <w:tcW w:w="540" w:type="dxa"/>
            <w:tcBorders>
              <w:top w:val="single" w:color="auto" w:sz="4" w:space="0"/>
              <w:left w:val="nil"/>
              <w:bottom w:val="single" w:color="auto" w:sz="4" w:space="0"/>
              <w:right w:val="single" w:color="auto" w:sz="4" w:space="0"/>
            </w:tcBorders>
            <w:noWrap w:val="0"/>
            <w:vAlign w:val="center"/>
          </w:tcPr>
          <w:p>
            <w:pPr>
              <w:widowControl/>
              <w:numPr>
                <w:ins w:id="235" w:author="薛山:返回拟稿人" w:date="2019-07-16T17:15:00Z"/>
              </w:numPr>
              <w:jc w:val="center"/>
              <w:rPr>
                <w:rFonts w:ascii="仿宋" w:hAnsi="仿宋" w:eastAsia="仿宋" w:cs="宋体"/>
                <w:kern w:val="0"/>
                <w:sz w:val="24"/>
              </w:rPr>
            </w:pPr>
            <w:r>
              <w:rPr>
                <w:rFonts w:hint="eastAsia" w:ascii="仿宋" w:hAnsi="仿宋" w:eastAsia="仿宋" w:cs="宋体"/>
                <w:kern w:val="0"/>
                <w:sz w:val="24"/>
              </w:rPr>
              <w:t>√</w:t>
            </w:r>
          </w:p>
        </w:tc>
        <w:tc>
          <w:tcPr>
            <w:tcW w:w="540" w:type="dxa"/>
            <w:tcBorders>
              <w:top w:val="single" w:color="auto" w:sz="4" w:space="0"/>
              <w:left w:val="nil"/>
              <w:bottom w:val="single" w:color="auto" w:sz="4" w:space="0"/>
              <w:right w:val="single" w:color="auto" w:sz="4" w:space="0"/>
            </w:tcBorders>
            <w:noWrap w:val="0"/>
            <w:vAlign w:val="center"/>
          </w:tcPr>
          <w:p>
            <w:pPr>
              <w:widowControl/>
              <w:numPr>
                <w:ins w:id="236" w:author="薛山:返回拟稿人" w:date="2019-07-16T17:15:00Z"/>
              </w:numPr>
              <w:jc w:val="center"/>
              <w:rPr>
                <w:rFonts w:ascii="仿宋" w:hAnsi="仿宋" w:eastAsia="仿宋" w:cs="宋体"/>
                <w:kern w:val="0"/>
                <w:sz w:val="24"/>
              </w:rPr>
            </w:pPr>
            <w:r>
              <w:rPr>
                <w:rFonts w:hint="eastAsia" w:ascii="仿宋" w:hAnsi="仿宋" w:eastAsia="仿宋" w:cs="宋体"/>
                <w:kern w:val="0"/>
                <w:sz w:val="24"/>
              </w:rPr>
              <w:t>√</w:t>
            </w:r>
          </w:p>
        </w:tc>
        <w:tc>
          <w:tcPr>
            <w:tcW w:w="360" w:type="dxa"/>
            <w:tcBorders>
              <w:top w:val="single" w:color="auto" w:sz="4" w:space="0"/>
              <w:left w:val="nil"/>
              <w:bottom w:val="single" w:color="auto" w:sz="4" w:space="0"/>
              <w:right w:val="single" w:color="auto" w:sz="4" w:space="0"/>
            </w:tcBorders>
            <w:noWrap w:val="0"/>
            <w:vAlign w:val="center"/>
          </w:tcPr>
          <w:p>
            <w:pPr>
              <w:widowControl/>
              <w:numPr>
                <w:ins w:id="237" w:author="薛山:返回拟稿人" w:date="2019-07-16T17:15:00Z"/>
              </w:numPr>
              <w:jc w:val="center"/>
              <w:rPr>
                <w:rFonts w:ascii="仿宋" w:hAnsi="仿宋" w:eastAsia="仿宋" w:cs="宋体"/>
                <w:kern w:val="0"/>
                <w:sz w:val="24"/>
              </w:rPr>
            </w:pPr>
          </w:p>
        </w:tc>
        <w:tc>
          <w:tcPr>
            <w:tcW w:w="450" w:type="dxa"/>
            <w:tcBorders>
              <w:top w:val="single" w:color="auto" w:sz="4" w:space="0"/>
              <w:left w:val="nil"/>
              <w:bottom w:val="single" w:color="auto" w:sz="4" w:space="0"/>
              <w:right w:val="single" w:color="auto" w:sz="4" w:space="0"/>
            </w:tcBorders>
            <w:noWrap w:val="0"/>
            <w:vAlign w:val="center"/>
          </w:tcPr>
          <w:p>
            <w:pPr>
              <w:widowControl/>
              <w:numPr>
                <w:ins w:id="238" w:author="薛山:返回拟稿人" w:date="2019-07-16T17:15:00Z"/>
              </w:numPr>
              <w:jc w:val="center"/>
              <w:rPr>
                <w:rFonts w:ascii="仿宋" w:hAnsi="仿宋" w:eastAsia="仿宋" w:cs="宋体"/>
                <w:kern w:val="0"/>
                <w:sz w:val="24"/>
              </w:rPr>
            </w:pPr>
            <w:r>
              <w:rPr>
                <w:rFonts w:hint="eastAsia" w:ascii="仿宋" w:hAnsi="仿宋" w:eastAsia="仿宋" w:cs="宋体"/>
                <w:kern w:val="0"/>
                <w:sz w:val="24"/>
              </w:rPr>
              <w:t>√</w:t>
            </w:r>
          </w:p>
        </w:tc>
      </w:tr>
      <w:tr>
        <w:tblPrEx>
          <w:tblCellMar>
            <w:top w:w="0" w:type="dxa"/>
            <w:left w:w="108" w:type="dxa"/>
            <w:bottom w:w="0" w:type="dxa"/>
            <w:right w:w="108" w:type="dxa"/>
          </w:tblCellMar>
        </w:tblPrEx>
        <w:trPr>
          <w:trHeight w:val="3653" w:hRule="atLeast"/>
          <w:jc w:val="center"/>
        </w:trPr>
        <w:tc>
          <w:tcPr>
            <w:tcW w:w="487" w:type="dxa"/>
            <w:tcBorders>
              <w:top w:val="single" w:color="auto" w:sz="4" w:space="0"/>
              <w:left w:val="single" w:color="auto" w:sz="4" w:space="0"/>
              <w:bottom w:val="single" w:color="auto" w:sz="4" w:space="0"/>
              <w:right w:val="single" w:color="auto" w:sz="4" w:space="0"/>
            </w:tcBorders>
            <w:noWrap w:val="0"/>
            <w:vAlign w:val="center"/>
          </w:tcPr>
          <w:p>
            <w:pPr>
              <w:widowControl/>
              <w:numPr>
                <w:ins w:id="239" w:author="薛山:返回拟稿人" w:date="2019-07-16T17:15:00Z"/>
              </w:numPr>
              <w:jc w:val="center"/>
              <w:rPr>
                <w:rFonts w:hint="default" w:ascii="华文仿宋" w:hAnsi="华文仿宋" w:eastAsia="仿宋_GB2312" w:cs="宋体"/>
                <w:kern w:val="0"/>
                <w:sz w:val="20"/>
                <w:szCs w:val="20"/>
                <w:lang w:val="en-US" w:eastAsia="zh-CN"/>
              </w:rPr>
            </w:pPr>
            <w:r>
              <w:rPr>
                <w:rFonts w:hint="eastAsia" w:ascii="华文仿宋" w:hAnsi="华文仿宋" w:eastAsia="仿宋_GB2312" w:cs="宋体"/>
                <w:kern w:val="0"/>
                <w:sz w:val="20"/>
                <w:szCs w:val="20"/>
                <w:lang w:val="en-US" w:eastAsia="zh-CN"/>
              </w:rPr>
              <w:t>6</w:t>
            </w:r>
          </w:p>
        </w:tc>
        <w:tc>
          <w:tcPr>
            <w:tcW w:w="68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numPr>
                <w:ins w:id="240" w:author="薛山:返回拟稿人" w:date="2019-07-16T17:15:00Z"/>
              </w:numPr>
              <w:jc w:val="left"/>
              <w:rPr>
                <w:rFonts w:ascii="华文仿宋" w:hAnsi="华文仿宋" w:eastAsia="华文仿宋" w:cs="宋体"/>
                <w:kern w:val="0"/>
                <w:sz w:val="20"/>
                <w:szCs w:val="20"/>
              </w:rPr>
            </w:pPr>
          </w:p>
        </w:tc>
        <w:tc>
          <w:tcPr>
            <w:tcW w:w="706" w:type="dxa"/>
            <w:tcBorders>
              <w:top w:val="single" w:color="auto" w:sz="4" w:space="0"/>
              <w:left w:val="nil"/>
              <w:bottom w:val="single" w:color="auto" w:sz="4" w:space="0"/>
              <w:right w:val="single" w:color="auto" w:sz="4" w:space="0"/>
            </w:tcBorders>
            <w:noWrap w:val="0"/>
            <w:vAlign w:val="center"/>
          </w:tcPr>
          <w:p>
            <w:pPr>
              <w:widowControl/>
              <w:numPr>
                <w:ins w:id="241" w:author="薛山:返回拟稿人" w:date="2019-07-16T17:15:00Z"/>
              </w:numPr>
              <w:spacing w:line="320" w:lineRule="exact"/>
              <w:jc w:val="left"/>
              <w:rPr>
                <w:rFonts w:ascii="黑体" w:hAnsi="黑体" w:eastAsia="黑体"/>
              </w:rPr>
            </w:pPr>
            <w:r>
              <w:rPr>
                <w:rFonts w:hint="eastAsia" w:ascii="仿宋_GB2312" w:hAnsi="仿宋_GB2312" w:eastAsia="仿宋_GB2312"/>
                <w:szCs w:val="21"/>
              </w:rPr>
              <w:t>征地补偿费用支付</w:t>
            </w:r>
          </w:p>
        </w:tc>
        <w:tc>
          <w:tcPr>
            <w:tcW w:w="3580" w:type="dxa"/>
            <w:tcBorders>
              <w:top w:val="single" w:color="auto" w:sz="4" w:space="0"/>
              <w:left w:val="nil"/>
              <w:bottom w:val="single" w:color="auto" w:sz="4" w:space="0"/>
              <w:right w:val="single" w:color="auto" w:sz="4" w:space="0"/>
            </w:tcBorders>
            <w:noWrap w:val="0"/>
            <w:vAlign w:val="center"/>
          </w:tcPr>
          <w:p>
            <w:pPr>
              <w:widowControl/>
              <w:numPr>
                <w:ins w:id="242" w:author="薛山:返回拟稿人" w:date="2019-07-16T17:15:00Z"/>
              </w:numPr>
              <w:spacing w:line="320" w:lineRule="exact"/>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征地补偿费用支付凭证。</w:t>
            </w:r>
          </w:p>
          <w:p>
            <w:pPr>
              <w:widowControl/>
              <w:numPr>
                <w:ins w:id="243" w:author="薛山:返回拟稿人" w:date="2019-07-16T17:15:00Z"/>
              </w:numPr>
              <w:spacing w:line="320" w:lineRule="exact"/>
              <w:jc w:val="center"/>
              <w:rPr>
                <w:rFonts w:ascii="仿宋_GB2312" w:hAnsi="仿宋_GB2312" w:eastAsia="仿宋_GB2312" w:cs="仿宋_GB2312"/>
                <w:kern w:val="0"/>
                <w:sz w:val="18"/>
                <w:szCs w:val="18"/>
              </w:rPr>
            </w:pPr>
            <w:r>
              <w:rPr>
                <w:rFonts w:hint="eastAsia" w:ascii="仿宋_GB2312" w:hAnsi="仿宋_GB2312" w:eastAsia="仿宋_GB2312"/>
                <w:sz w:val="18"/>
                <w:szCs w:val="18"/>
              </w:rPr>
              <w:t>〔在被征地村公告栏张贴，予以公开，张贴之日起20个工作日后可依申请公开〕</w:t>
            </w:r>
            <w:r>
              <w:rPr>
                <w:rFonts w:hint="eastAsia" w:ascii="仿宋_GB2312" w:hAnsi="仿宋_GB2312" w:eastAsia="仿宋_GB2312" w:cs="仿宋_GB2312"/>
                <w:kern w:val="0"/>
                <w:sz w:val="18"/>
                <w:szCs w:val="18"/>
              </w:rPr>
              <w:t>。</w:t>
            </w:r>
          </w:p>
        </w:tc>
        <w:tc>
          <w:tcPr>
            <w:tcW w:w="1252" w:type="dxa"/>
            <w:tcBorders>
              <w:top w:val="single" w:color="auto" w:sz="4" w:space="0"/>
              <w:left w:val="nil"/>
              <w:bottom w:val="single" w:color="auto" w:sz="4" w:space="0"/>
              <w:right w:val="single" w:color="auto" w:sz="4" w:space="0"/>
            </w:tcBorders>
            <w:noWrap w:val="0"/>
            <w:vAlign w:val="center"/>
          </w:tcPr>
          <w:p>
            <w:pPr>
              <w:widowControl/>
              <w:numPr>
                <w:ins w:id="244" w:author="薛山:返回拟稿人" w:date="2019-07-16T17:15:00Z"/>
              </w:numPr>
              <w:spacing w:line="32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1.《中华人民共和国政府信息公开条例》</w:t>
            </w:r>
          </w:p>
          <w:p>
            <w:pPr>
              <w:widowControl/>
              <w:numPr>
                <w:ins w:id="245" w:author="薛山:返回拟稿人" w:date="2019-07-16T17:15:00Z"/>
              </w:numPr>
              <w:spacing w:line="320" w:lineRule="exac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2.《征收土地公告办法》</w:t>
            </w:r>
          </w:p>
          <w:p>
            <w:pPr>
              <w:widowControl/>
              <w:numPr>
                <w:ins w:id="246" w:author="薛山:返回拟稿人" w:date="2019-07-16T17:15:00Z"/>
              </w:numPr>
              <w:spacing w:line="320" w:lineRule="exact"/>
              <w:rPr>
                <w:rFonts w:ascii="仿宋_GB2312" w:hAnsi="仿宋_GB2312" w:eastAsia="仿宋_GB2312" w:cs="仿宋_GB2312"/>
                <w:kern w:val="0"/>
                <w:sz w:val="18"/>
                <w:szCs w:val="18"/>
              </w:rPr>
            </w:pPr>
          </w:p>
        </w:tc>
        <w:tc>
          <w:tcPr>
            <w:tcW w:w="1572" w:type="dxa"/>
            <w:tcBorders>
              <w:top w:val="single" w:color="auto" w:sz="4" w:space="0"/>
              <w:left w:val="nil"/>
              <w:bottom w:val="single" w:color="auto" w:sz="4" w:space="0"/>
              <w:right w:val="single" w:color="auto" w:sz="4" w:space="0"/>
            </w:tcBorders>
            <w:noWrap w:val="0"/>
            <w:vAlign w:val="center"/>
          </w:tcPr>
          <w:p>
            <w:pPr>
              <w:widowControl/>
              <w:numPr>
                <w:ins w:id="247" w:author="薛山:返回拟稿人" w:date="2019-07-16T17:15:00Z"/>
              </w:numPr>
              <w:spacing w:line="320" w:lineRule="exact"/>
              <w:ind w:firstLine="360" w:firstLineChars="200"/>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获得支付凭证后5个工作日内予以公开。</w:t>
            </w:r>
          </w:p>
          <w:p>
            <w:pPr>
              <w:widowControl/>
              <w:numPr>
                <w:ins w:id="248" w:author="薛山:返回拟稿人" w:date="2019-07-16T17:15:00Z"/>
              </w:numPr>
              <w:spacing w:line="320" w:lineRule="exact"/>
              <w:ind w:firstLine="360" w:firstLineChars="200"/>
              <w:rPr>
                <w:rFonts w:ascii="仿宋_GB2312" w:hAnsi="仿宋_GB2312" w:eastAsia="仿宋_GB2312" w:cs="仿宋_GB2312"/>
                <w:kern w:val="0"/>
                <w:sz w:val="18"/>
                <w:szCs w:val="18"/>
              </w:rPr>
            </w:pPr>
            <w:r>
              <w:rPr>
                <w:rFonts w:hint="eastAsia" w:ascii="仿宋_GB2312" w:hAnsi="仿宋_GB2312" w:eastAsia="仿宋_GB2312"/>
                <w:sz w:val="18"/>
                <w:szCs w:val="18"/>
              </w:rPr>
              <w:t>公示结束后，转为依申请公开。</w:t>
            </w:r>
          </w:p>
        </w:tc>
        <w:tc>
          <w:tcPr>
            <w:tcW w:w="1266" w:type="dxa"/>
            <w:tcBorders>
              <w:top w:val="single" w:color="auto" w:sz="4" w:space="0"/>
              <w:left w:val="nil"/>
              <w:bottom w:val="single" w:color="auto" w:sz="4" w:space="0"/>
              <w:right w:val="single" w:color="auto" w:sz="4" w:space="0"/>
            </w:tcBorders>
            <w:noWrap w:val="0"/>
            <w:vAlign w:val="center"/>
          </w:tcPr>
          <w:p>
            <w:pPr>
              <w:widowControl/>
              <w:numPr>
                <w:ins w:id="249" w:author="薛山:返回拟稿人" w:date="2019-07-16T17:15:00Z"/>
              </w:numPr>
              <w:spacing w:line="320" w:lineRule="exact"/>
              <w:rPr>
                <w:rFonts w:hint="eastAsia" w:ascii="仿宋_GB2312" w:hAnsi="仿宋_GB2312" w:eastAsia="仿宋_GB2312" w:cs="仿宋_GB2312"/>
                <w:kern w:val="0"/>
                <w:sz w:val="18"/>
                <w:szCs w:val="18"/>
                <w:lang w:eastAsia="zh-CN"/>
              </w:rPr>
            </w:pPr>
            <w:r>
              <w:rPr>
                <w:rFonts w:hint="eastAsia" w:ascii="仿宋_GB2312" w:hAnsi="仿宋_GB2312" w:eastAsia="仿宋_GB2312"/>
                <w:sz w:val="18"/>
                <w:szCs w:val="18"/>
                <w:lang w:eastAsia="zh-CN"/>
              </w:rPr>
              <w:t>东风区建国镇政府</w:t>
            </w:r>
          </w:p>
        </w:tc>
        <w:tc>
          <w:tcPr>
            <w:tcW w:w="2505" w:type="dxa"/>
            <w:tcBorders>
              <w:top w:val="single" w:color="auto" w:sz="4" w:space="0"/>
              <w:left w:val="nil"/>
              <w:bottom w:val="single" w:color="auto" w:sz="4" w:space="0"/>
              <w:right w:val="single" w:color="auto" w:sz="4" w:space="0"/>
            </w:tcBorders>
            <w:noWrap w:val="0"/>
            <w:vAlign w:val="center"/>
          </w:tcPr>
          <w:p>
            <w:pPr>
              <w:widowControl/>
              <w:numPr>
                <w:ins w:id="250" w:author="薛山:返回拟稿人" w:date="2019-07-16T17:15:00Z"/>
              </w:numPr>
              <w:rPr>
                <w:rFonts w:ascii="仿宋_GB2312" w:hAnsi="仿宋_GB2312" w:eastAsia="仿宋_GB2312" w:cs="宋体"/>
                <w:kern w:val="0"/>
                <w:sz w:val="18"/>
                <w:szCs w:val="18"/>
              </w:rPr>
            </w:pPr>
            <w:r>
              <w:rPr>
                <w:rFonts w:hint="eastAsia" w:ascii="仿宋_GB2312" w:hAnsi="仿宋_GB2312" w:eastAsia="仿宋_GB2312" w:cs="宋体"/>
                <w:kern w:val="0"/>
                <w:sz w:val="18"/>
                <w:szCs w:val="18"/>
                <w:lang w:eastAsia="zh-CN"/>
              </w:rPr>
              <w:t>☑</w:t>
            </w:r>
            <w:r>
              <w:rPr>
                <w:rFonts w:hint="eastAsia" w:ascii="仿宋_GB2312" w:hAnsi="仿宋_GB2312" w:eastAsia="仿宋_GB2312" w:cs="宋体"/>
                <w:kern w:val="0"/>
                <w:sz w:val="18"/>
                <w:szCs w:val="18"/>
              </w:rPr>
              <w:t>社区/企事业单位/村公示栏</w:t>
            </w:r>
          </w:p>
          <w:p>
            <w:pPr>
              <w:widowControl/>
              <w:numPr>
                <w:ins w:id="251" w:author="薛山:返回拟稿人" w:date="2019-07-16T17:15:00Z"/>
              </w:numPr>
              <w:jc w:val="lef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□政府网站     □政府公报□两微一端     □发布会/听证会</w:t>
            </w:r>
          </w:p>
          <w:p>
            <w:pPr>
              <w:widowControl/>
              <w:numPr>
                <w:ins w:id="252" w:author="薛山:返回拟稿人" w:date="2019-07-16T17:15:00Z"/>
              </w:numPr>
              <w:jc w:val="lef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□广播电视     □纸质媒体□公开查阅点   □政务服务中心</w:t>
            </w:r>
          </w:p>
          <w:p>
            <w:pPr>
              <w:widowControl/>
              <w:numPr>
                <w:ins w:id="253" w:author="薛山:返回拟稿人" w:date="2019-07-16T17:15:00Z"/>
              </w:numPr>
              <w:jc w:val="lef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□便民服务站  □入户/现场  □征地信息公开平台</w:t>
            </w:r>
          </w:p>
          <w:p>
            <w:pPr>
              <w:widowControl/>
              <w:numPr>
                <w:ins w:id="254" w:author="薛山:返回拟稿人" w:date="2019-07-16T17:15:00Z"/>
              </w:numPr>
              <w:jc w:val="lef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□精准推送     □其他</w:t>
            </w:r>
          </w:p>
        </w:tc>
        <w:tc>
          <w:tcPr>
            <w:tcW w:w="606" w:type="dxa"/>
            <w:tcBorders>
              <w:top w:val="single" w:color="auto" w:sz="4" w:space="0"/>
              <w:left w:val="nil"/>
              <w:bottom w:val="single" w:color="auto" w:sz="4" w:space="0"/>
              <w:right w:val="single" w:color="auto" w:sz="4" w:space="0"/>
            </w:tcBorders>
            <w:noWrap w:val="0"/>
            <w:vAlign w:val="center"/>
          </w:tcPr>
          <w:p>
            <w:pPr>
              <w:widowControl/>
              <w:numPr>
                <w:ins w:id="255" w:author="薛山:返回拟稿人" w:date="2019-07-16T17:15:00Z"/>
              </w:numPr>
              <w:jc w:val="center"/>
              <w:rPr>
                <w:rFonts w:ascii="仿宋" w:hAnsi="仿宋" w:eastAsia="仿宋" w:cs="宋体"/>
                <w:kern w:val="0"/>
                <w:sz w:val="24"/>
              </w:rPr>
            </w:pPr>
          </w:p>
        </w:tc>
        <w:tc>
          <w:tcPr>
            <w:tcW w:w="691" w:type="dxa"/>
            <w:tcBorders>
              <w:top w:val="single" w:color="auto" w:sz="4" w:space="0"/>
              <w:left w:val="nil"/>
              <w:bottom w:val="single" w:color="auto" w:sz="4" w:space="0"/>
              <w:right w:val="single" w:color="auto" w:sz="4" w:space="0"/>
            </w:tcBorders>
            <w:noWrap w:val="0"/>
            <w:vAlign w:val="center"/>
          </w:tcPr>
          <w:p>
            <w:pPr>
              <w:widowControl/>
              <w:numPr>
                <w:ins w:id="256" w:author="薛山:返回拟稿人" w:date="2019-07-16T17:15:00Z"/>
              </w:numPr>
              <w:jc w:val="center"/>
              <w:rPr>
                <w:rFonts w:hint="eastAsia" w:ascii="仿宋" w:hAnsi="仿宋" w:eastAsia="仿宋" w:cs="宋体"/>
                <w:kern w:val="0"/>
                <w:sz w:val="24"/>
                <w:lang w:val="en-US" w:eastAsia="zh-CN"/>
              </w:rPr>
            </w:pPr>
            <w:r>
              <w:rPr>
                <w:rFonts w:hint="eastAsia" w:ascii="仿宋_GB2312" w:hAnsi="仿宋_GB2312" w:eastAsia="仿宋_GB2312" w:cs="仿宋_GB2312"/>
                <w:kern w:val="0"/>
                <w:sz w:val="18"/>
                <w:szCs w:val="18"/>
              </w:rPr>
              <w:t>征收土地所在地的村集体成员</w:t>
            </w:r>
          </w:p>
        </w:tc>
        <w:tc>
          <w:tcPr>
            <w:tcW w:w="540" w:type="dxa"/>
            <w:tcBorders>
              <w:top w:val="single" w:color="auto" w:sz="4" w:space="0"/>
              <w:left w:val="nil"/>
              <w:bottom w:val="single" w:color="auto" w:sz="4" w:space="0"/>
              <w:right w:val="single" w:color="auto" w:sz="4" w:space="0"/>
            </w:tcBorders>
            <w:noWrap w:val="0"/>
            <w:vAlign w:val="center"/>
          </w:tcPr>
          <w:p>
            <w:pPr>
              <w:widowControl/>
              <w:numPr>
                <w:ins w:id="257" w:author="薛山:返回拟稿人" w:date="2019-07-16T17:15:00Z"/>
              </w:numPr>
              <w:jc w:val="center"/>
              <w:rPr>
                <w:rFonts w:ascii="仿宋" w:hAnsi="仿宋" w:eastAsia="仿宋" w:cs="宋体"/>
                <w:kern w:val="0"/>
                <w:sz w:val="24"/>
              </w:rPr>
            </w:pPr>
            <w:r>
              <w:rPr>
                <w:rFonts w:hint="eastAsia" w:ascii="仿宋" w:hAnsi="仿宋" w:eastAsia="仿宋" w:cs="宋体"/>
                <w:kern w:val="0"/>
                <w:sz w:val="24"/>
              </w:rPr>
              <w:t>√</w:t>
            </w:r>
          </w:p>
        </w:tc>
        <w:tc>
          <w:tcPr>
            <w:tcW w:w="540" w:type="dxa"/>
            <w:tcBorders>
              <w:top w:val="single" w:color="auto" w:sz="4" w:space="0"/>
              <w:left w:val="nil"/>
              <w:bottom w:val="single" w:color="auto" w:sz="4" w:space="0"/>
              <w:right w:val="single" w:color="auto" w:sz="4" w:space="0"/>
            </w:tcBorders>
            <w:noWrap w:val="0"/>
            <w:vAlign w:val="center"/>
          </w:tcPr>
          <w:p>
            <w:pPr>
              <w:widowControl/>
              <w:numPr>
                <w:ins w:id="258" w:author="薛山:返回拟稿人" w:date="2019-07-16T17:15:00Z"/>
              </w:numPr>
              <w:jc w:val="center"/>
              <w:rPr>
                <w:rFonts w:ascii="仿宋" w:hAnsi="仿宋" w:eastAsia="仿宋" w:cs="宋体"/>
                <w:kern w:val="0"/>
                <w:sz w:val="24"/>
              </w:rPr>
            </w:pPr>
            <w:r>
              <w:rPr>
                <w:rFonts w:hint="eastAsia" w:ascii="仿宋" w:hAnsi="仿宋" w:eastAsia="仿宋" w:cs="宋体"/>
                <w:kern w:val="0"/>
                <w:sz w:val="24"/>
              </w:rPr>
              <w:t>√</w:t>
            </w:r>
          </w:p>
        </w:tc>
        <w:tc>
          <w:tcPr>
            <w:tcW w:w="360" w:type="dxa"/>
            <w:tcBorders>
              <w:top w:val="single" w:color="auto" w:sz="4" w:space="0"/>
              <w:left w:val="nil"/>
              <w:bottom w:val="single" w:color="auto" w:sz="4" w:space="0"/>
              <w:right w:val="single" w:color="auto" w:sz="4" w:space="0"/>
            </w:tcBorders>
            <w:noWrap w:val="0"/>
            <w:vAlign w:val="center"/>
          </w:tcPr>
          <w:p>
            <w:pPr>
              <w:widowControl/>
              <w:numPr>
                <w:ins w:id="259" w:author="薛山:返回拟稿人" w:date="2019-07-16T17:15:00Z"/>
              </w:numPr>
              <w:jc w:val="center"/>
              <w:rPr>
                <w:rFonts w:ascii="仿宋" w:hAnsi="仿宋" w:eastAsia="仿宋" w:cs="宋体"/>
                <w:kern w:val="0"/>
                <w:sz w:val="24"/>
              </w:rPr>
            </w:pPr>
          </w:p>
        </w:tc>
        <w:tc>
          <w:tcPr>
            <w:tcW w:w="450" w:type="dxa"/>
            <w:tcBorders>
              <w:top w:val="single" w:color="auto" w:sz="4" w:space="0"/>
              <w:left w:val="nil"/>
              <w:bottom w:val="single" w:color="auto" w:sz="4" w:space="0"/>
              <w:right w:val="single" w:color="auto" w:sz="4" w:space="0"/>
            </w:tcBorders>
            <w:noWrap w:val="0"/>
            <w:vAlign w:val="center"/>
          </w:tcPr>
          <w:p>
            <w:pPr>
              <w:widowControl/>
              <w:numPr>
                <w:ins w:id="260" w:author="薛山:返回拟稿人" w:date="2019-07-16T17:15:00Z"/>
              </w:numPr>
              <w:jc w:val="center"/>
              <w:rPr>
                <w:rFonts w:ascii="仿宋" w:hAnsi="仿宋" w:eastAsia="仿宋" w:cs="宋体"/>
                <w:kern w:val="0"/>
                <w:sz w:val="24"/>
              </w:rPr>
            </w:pPr>
            <w:r>
              <w:rPr>
                <w:rFonts w:hint="eastAsia" w:ascii="仿宋" w:hAnsi="仿宋" w:eastAsia="仿宋" w:cs="宋体"/>
                <w:kern w:val="0"/>
                <w:sz w:val="24"/>
              </w:rPr>
              <w:t>√</w:t>
            </w:r>
          </w:p>
        </w:tc>
      </w:tr>
    </w:tbl>
    <w:p>
      <w:pPr>
        <w:ind w:firstLine="120" w:firstLineChars="50"/>
        <w:rPr>
          <w:rFonts w:hint="eastAsia" w:ascii="方正仿宋_GBK" w:eastAsia="方正仿宋_GBK"/>
          <w:sz w:val="24"/>
        </w:rPr>
      </w:pPr>
    </w:p>
    <w:p/>
    <w:p/>
    <w:sectPr>
      <w:pgSz w:w="16838" w:h="11906" w:orient="landscape"/>
      <w:pgMar w:top="284" w:right="284" w:bottom="284" w:left="28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方正仿宋_GBK">
    <w:altName w:val="微软雅黑"/>
    <w:panose1 w:val="03000509000000000000"/>
    <w:charset w:val="86"/>
    <w:family w:val="script"/>
    <w:pitch w:val="default"/>
    <w:sig w:usb0="00000000" w:usb1="00000000" w:usb2="00000010" w:usb3="00000000" w:csb0="00040000"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薛山:返回拟稿人">
    <w15:presenceInfo w15:providerId="None" w15:userId="薛山:返回拟稿人"/>
  </w15:person>
  <w15:person w15:author="龍">
    <w15:presenceInfo w15:providerId="WPS Office" w15:userId="818221943"/>
  </w15:person>
  <w15:person w15:author="石鸣">
    <w15:presenceInfo w15:providerId="None" w15:userId="石鸣"/>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yZGIzZWExNzViN2M3Yzg1MGE3NDg4MDRmZDhmYzkifQ=="/>
  </w:docVars>
  <w:rsids>
    <w:rsidRoot w:val="3BD65DA4"/>
    <w:rsid w:val="1F32696E"/>
    <w:rsid w:val="3BD65DA4"/>
    <w:rsid w:val="54532EC8"/>
    <w:rsid w:val="55AA6B17"/>
    <w:rsid w:val="58551FED"/>
    <w:rsid w:val="5A776FCA"/>
    <w:rsid w:val="63694F5D"/>
    <w:rsid w:val="71EA7B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 w:hAnsi="??"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2135</Words>
  <Characters>2184</Characters>
  <Lines>0</Lines>
  <Paragraphs>0</Paragraphs>
  <TotalTime>1</TotalTime>
  <ScaleCrop>false</ScaleCrop>
  <LinksUpToDate>false</LinksUpToDate>
  <CharactersWithSpaces>2356</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2022-10-22T06:31:00Z</dcterms:created>
  <dc:creator>龍</dc:creator>
  <cp:lastModifiedBy>Administrator</cp:lastModifiedBy>
  <cp:lastPrinted>2022-10-22T06:51:00Z</cp:lastPrinted>
  <dcterms:modified xsi:type="dcterms:W3CDTF">2022-10-27T09:06:35Z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46EE7359C5734A9FAFEDE64F1C302934</vt:lpwstr>
  </property>
</Properties>
</file>